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819"/>
      </w:tblGrid>
      <w:tr w:rsidR="006C5B5F" w:rsidRPr="00CD6EC5" w14:paraId="5D9D195C" w14:textId="77777777" w:rsidTr="00CD679E">
        <w:trPr>
          <w:trHeight w:val="1693"/>
        </w:trPr>
        <w:tc>
          <w:tcPr>
            <w:tcW w:w="4395" w:type="dxa"/>
          </w:tcPr>
          <w:p w14:paraId="5D9D1954" w14:textId="77777777" w:rsidR="006C5B5F" w:rsidRPr="00CD6EC5" w:rsidRDefault="00271C29" w:rsidP="0089567D">
            <w:pPr>
              <w:ind w:left="142" w:firstLine="284"/>
              <w:rPr>
                <w:rFonts w:ascii="Times New Roman" w:hAnsi="Times New Roman" w:cs="Times New Roman"/>
                <w:sz w:val="24"/>
                <w:szCs w:val="24"/>
              </w:rPr>
            </w:pPr>
            <w:r>
              <w:rPr>
                <w:noProof/>
                <w:lang w:eastAsia="et-EE"/>
              </w:rPr>
              <w:drawing>
                <wp:anchor distT="0" distB="0" distL="114300" distR="114300" simplePos="0" relativeHeight="251658240" behindDoc="0" locked="0" layoutInCell="1" allowOverlap="1" wp14:anchorId="5D9D1977" wp14:editId="5D9D1978">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819" w:type="dxa"/>
          </w:tcPr>
          <w:p w14:paraId="5D9D195B" w14:textId="3202037C" w:rsidR="006C5B5F" w:rsidRPr="00CD6EC5" w:rsidRDefault="00355902" w:rsidP="00D245B4">
            <w:pPr>
              <w:ind w:left="-69"/>
              <w:jc w:val="right"/>
              <w:rPr>
                <w:rFonts w:ascii="Times New Roman" w:hAnsi="Times New Roman" w:cs="Times New Roman"/>
                <w:sz w:val="24"/>
                <w:szCs w:val="24"/>
              </w:rPr>
            </w:pPr>
            <w:r>
              <w:rPr>
                <w:rFonts w:ascii="Times New Roman" w:hAnsi="Times New Roman" w:cs="Times New Roman"/>
                <w:sz w:val="24"/>
                <w:szCs w:val="24"/>
              </w:rPr>
              <w:t>Lisa 16</w:t>
            </w:r>
          </w:p>
        </w:tc>
      </w:tr>
      <w:tr w:rsidR="006C5B5F" w:rsidRPr="00CD6EC5" w14:paraId="5D9D1962" w14:textId="77777777" w:rsidTr="00CD679E">
        <w:trPr>
          <w:trHeight w:val="1848"/>
        </w:trPr>
        <w:tc>
          <w:tcPr>
            <w:tcW w:w="4395" w:type="dxa"/>
          </w:tcPr>
          <w:p w14:paraId="5D9D195D" w14:textId="047C72E0" w:rsidR="002B6007" w:rsidRPr="00CD6EC5" w:rsidRDefault="00B74547" w:rsidP="002311CE">
            <w:pPr>
              <w:ind w:left="-105"/>
              <w:rPr>
                <w:rFonts w:ascii="Times New Roman" w:hAnsi="Times New Roman" w:cs="Times New Roman"/>
                <w:sz w:val="24"/>
                <w:szCs w:val="24"/>
              </w:rPr>
            </w:pPr>
            <w:r w:rsidRPr="00CD6EC5">
              <w:rPr>
                <w:rFonts w:ascii="Times New Roman" w:hAnsi="Times New Roman" w:cs="Times New Roman"/>
                <w:sz w:val="24"/>
                <w:szCs w:val="24"/>
              </w:rPr>
              <w:t>KÄSKKIRI</w:t>
            </w:r>
          </w:p>
        </w:tc>
        <w:tc>
          <w:tcPr>
            <w:tcW w:w="4819" w:type="dxa"/>
          </w:tcPr>
          <w:p w14:paraId="5D9D195E" w14:textId="77777777" w:rsidR="006C5B5F" w:rsidRPr="00CD6EC5" w:rsidRDefault="006C5B5F" w:rsidP="0089567D">
            <w:pPr>
              <w:ind w:left="-69"/>
              <w:jc w:val="right"/>
              <w:rPr>
                <w:rFonts w:ascii="Times New Roman" w:hAnsi="Times New Roman" w:cs="Times New Roman"/>
                <w:sz w:val="24"/>
                <w:szCs w:val="24"/>
              </w:rPr>
            </w:pPr>
          </w:p>
          <w:p w14:paraId="5D9D195F" w14:textId="77777777" w:rsidR="002B6007" w:rsidRPr="00CD6EC5" w:rsidRDefault="002B6007" w:rsidP="0089567D">
            <w:pPr>
              <w:ind w:left="-69"/>
              <w:jc w:val="right"/>
              <w:rPr>
                <w:rFonts w:ascii="Times New Roman" w:hAnsi="Times New Roman" w:cs="Times New Roman"/>
                <w:sz w:val="24"/>
                <w:szCs w:val="24"/>
              </w:rPr>
            </w:pPr>
          </w:p>
          <w:p w14:paraId="5D9D1960" w14:textId="77777777" w:rsidR="002B6007" w:rsidRPr="00CD6EC5" w:rsidRDefault="002B6007" w:rsidP="0089567D">
            <w:pPr>
              <w:ind w:left="-69"/>
              <w:jc w:val="right"/>
              <w:rPr>
                <w:rFonts w:ascii="Times New Roman" w:hAnsi="Times New Roman" w:cs="Times New Roman"/>
                <w:sz w:val="24"/>
                <w:szCs w:val="24"/>
              </w:rPr>
            </w:pPr>
          </w:p>
          <w:p w14:paraId="04365D42" w14:textId="4CB4693C" w:rsidR="006C5B5F" w:rsidRDefault="00C5526D" w:rsidP="00CD679E">
            <w:pPr>
              <w:ind w:left="-69"/>
              <w:jc w:val="right"/>
              <w:rPr>
                <w:rFonts w:ascii="Times New Roman" w:hAnsi="Times New Roman" w:cs="Times New Roman"/>
                <w:sz w:val="24"/>
                <w:szCs w:val="24"/>
              </w:rPr>
            </w:pPr>
            <w:r>
              <w:rPr>
                <w:rFonts w:ascii="Times New Roman" w:hAnsi="Times New Roman" w:cs="Times New Roman"/>
                <w:sz w:val="24"/>
                <w:szCs w:val="24"/>
              </w:rPr>
              <w:t>14.02.2023 nr 1-3/30</w:t>
            </w:r>
          </w:p>
          <w:p w14:paraId="53B90CD4" w14:textId="77777777" w:rsidR="001538BE" w:rsidRDefault="0075134B" w:rsidP="00CD679E">
            <w:pPr>
              <w:ind w:left="-707" w:right="-111"/>
              <w:jc w:val="right"/>
              <w:rPr>
                <w:rFonts w:ascii="Times New Roman" w:hAnsi="Times New Roman" w:cs="Times New Roman"/>
                <w:i/>
                <w:iCs/>
                <w:sz w:val="24"/>
                <w:szCs w:val="24"/>
              </w:rPr>
            </w:pPr>
            <w:r w:rsidRPr="0075134B">
              <w:rPr>
                <w:rFonts w:ascii="Times New Roman" w:hAnsi="Times New Roman" w:cs="Times New Roman"/>
                <w:i/>
                <w:iCs/>
                <w:sz w:val="24"/>
                <w:szCs w:val="24"/>
              </w:rPr>
              <w:t>m</w:t>
            </w:r>
            <w:r w:rsidR="001538BE" w:rsidRPr="0075134B">
              <w:rPr>
                <w:rFonts w:ascii="Times New Roman" w:hAnsi="Times New Roman" w:cs="Times New Roman"/>
                <w:i/>
                <w:iCs/>
                <w:sz w:val="24"/>
                <w:szCs w:val="24"/>
              </w:rPr>
              <w:t xml:space="preserve">uudetud siseministri </w:t>
            </w:r>
            <w:r w:rsidR="00CD679E">
              <w:rPr>
                <w:rFonts w:ascii="Times New Roman" w:hAnsi="Times New Roman" w:cs="Times New Roman"/>
                <w:i/>
                <w:iCs/>
                <w:sz w:val="24"/>
                <w:szCs w:val="24"/>
              </w:rPr>
              <w:t>02.06.2025</w:t>
            </w:r>
            <w:r w:rsidR="001538BE" w:rsidRPr="0075134B">
              <w:rPr>
                <w:rFonts w:ascii="Times New Roman" w:hAnsi="Times New Roman" w:cs="Times New Roman"/>
                <w:i/>
                <w:iCs/>
                <w:sz w:val="24"/>
                <w:szCs w:val="24"/>
              </w:rPr>
              <w:t xml:space="preserve"> kk n</w:t>
            </w:r>
            <w:r w:rsidR="00CD679E">
              <w:rPr>
                <w:rFonts w:ascii="Times New Roman" w:hAnsi="Times New Roman" w:cs="Times New Roman"/>
                <w:i/>
                <w:iCs/>
                <w:sz w:val="24"/>
                <w:szCs w:val="24"/>
              </w:rPr>
              <w:t>r 1-3/44</w:t>
            </w:r>
          </w:p>
          <w:p w14:paraId="5D9D1961" w14:textId="6255366F" w:rsidR="00CD679E" w:rsidRPr="0075134B" w:rsidRDefault="00CD679E" w:rsidP="00CD679E">
            <w:pPr>
              <w:ind w:left="-707" w:right="-111"/>
              <w:jc w:val="right"/>
              <w:rPr>
                <w:rFonts w:ascii="Times New Roman" w:hAnsi="Times New Roman" w:cs="Times New Roman"/>
                <w:i/>
                <w:iCs/>
                <w:sz w:val="24"/>
                <w:szCs w:val="24"/>
              </w:rPr>
            </w:pPr>
            <w:ins w:id="0" w:author="Aivi Kuivonen" w:date="2025-09-15T12:06:00Z" w16du:dateUtc="2025-09-15T09:06:00Z">
              <w:r>
                <w:rPr>
                  <w:rFonts w:ascii="Times New Roman" w:hAnsi="Times New Roman" w:cs="Times New Roman"/>
                  <w:i/>
                  <w:iCs/>
                  <w:sz w:val="24"/>
                  <w:szCs w:val="24"/>
                </w:rPr>
                <w:t>ja … nr …</w:t>
              </w:r>
            </w:ins>
          </w:p>
        </w:tc>
      </w:tr>
    </w:tbl>
    <w:p w14:paraId="31D9879A" w14:textId="77777777" w:rsidR="00010637" w:rsidRPr="00010637" w:rsidRDefault="00010637" w:rsidP="007D2708">
      <w:pPr>
        <w:spacing w:after="0" w:line="240" w:lineRule="auto"/>
        <w:ind w:left="0"/>
        <w:jc w:val="both"/>
        <w:rPr>
          <w:rFonts w:ascii="Times New Roman" w:hAnsi="Times New Roman" w:cs="Times New Roman"/>
          <w:b/>
          <w:bCs/>
          <w:sz w:val="24"/>
          <w:szCs w:val="24"/>
        </w:rPr>
      </w:pPr>
      <w:r w:rsidRPr="00010637">
        <w:rPr>
          <w:rFonts w:ascii="Times New Roman" w:hAnsi="Times New Roman" w:cs="Times New Roman"/>
          <w:b/>
          <w:bCs/>
          <w:sz w:val="24"/>
          <w:szCs w:val="24"/>
        </w:rPr>
        <w:t xml:space="preserve">Piirihalduse ja viisapoliitika rahastu meetme </w:t>
      </w:r>
    </w:p>
    <w:p w14:paraId="48BFE1A9" w14:textId="347AD7BF" w:rsidR="00010637" w:rsidRPr="00010637" w:rsidRDefault="00010637" w:rsidP="007D2708">
      <w:pPr>
        <w:spacing w:after="0" w:line="240" w:lineRule="auto"/>
        <w:ind w:left="0"/>
        <w:jc w:val="both"/>
        <w:rPr>
          <w:rFonts w:ascii="Times New Roman" w:hAnsi="Times New Roman" w:cs="Times New Roman"/>
          <w:b/>
          <w:bCs/>
          <w:sz w:val="24"/>
          <w:szCs w:val="24"/>
        </w:rPr>
      </w:pPr>
      <w:r w:rsidRPr="00010637">
        <w:rPr>
          <w:rFonts w:ascii="Times New Roman" w:hAnsi="Times New Roman" w:cs="Times New Roman"/>
          <w:b/>
          <w:bCs/>
          <w:sz w:val="24"/>
          <w:szCs w:val="24"/>
        </w:rPr>
        <w:t xml:space="preserve">2.2. „IKT-süsteemide </w:t>
      </w:r>
      <w:r w:rsidR="008711CF">
        <w:rPr>
          <w:rFonts w:ascii="Times New Roman" w:hAnsi="Times New Roman" w:cs="Times New Roman"/>
          <w:b/>
          <w:bCs/>
          <w:sz w:val="24"/>
          <w:szCs w:val="24"/>
        </w:rPr>
        <w:t xml:space="preserve">ja rakenduste </w:t>
      </w:r>
      <w:r w:rsidRPr="00010637">
        <w:rPr>
          <w:rFonts w:ascii="Times New Roman" w:hAnsi="Times New Roman" w:cs="Times New Roman"/>
          <w:b/>
          <w:bCs/>
          <w:sz w:val="24"/>
          <w:szCs w:val="24"/>
        </w:rPr>
        <w:t xml:space="preserve">loomise </w:t>
      </w:r>
    </w:p>
    <w:p w14:paraId="59DE7A76" w14:textId="495E5359" w:rsidR="00010637" w:rsidRPr="00010637" w:rsidRDefault="008711CF" w:rsidP="007D2708">
      <w:pPr>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ning</w:t>
      </w:r>
      <w:r w:rsidR="00010637" w:rsidRPr="00010637">
        <w:rPr>
          <w:rFonts w:ascii="Times New Roman" w:hAnsi="Times New Roman" w:cs="Times New Roman"/>
          <w:b/>
          <w:bCs/>
          <w:sz w:val="24"/>
          <w:szCs w:val="24"/>
        </w:rPr>
        <w:t xml:space="preserve"> kasutamise kaudu ühise viisapoliitika toetamine“ </w:t>
      </w:r>
    </w:p>
    <w:p w14:paraId="5D9D1966" w14:textId="3F1D15EA" w:rsidR="005442C4" w:rsidRPr="00010637" w:rsidRDefault="00010637" w:rsidP="007D2708">
      <w:pPr>
        <w:spacing w:after="0" w:line="240" w:lineRule="auto"/>
        <w:ind w:left="0"/>
        <w:jc w:val="both"/>
        <w:rPr>
          <w:rFonts w:ascii="Times New Roman" w:hAnsi="Times New Roman" w:cs="Times New Roman"/>
          <w:b/>
          <w:bCs/>
          <w:sz w:val="24"/>
          <w:szCs w:val="24"/>
        </w:rPr>
      </w:pPr>
      <w:r w:rsidRPr="00010637">
        <w:rPr>
          <w:rFonts w:ascii="Times New Roman" w:hAnsi="Times New Roman" w:cs="Times New Roman"/>
          <w:b/>
          <w:bCs/>
          <w:sz w:val="24"/>
          <w:szCs w:val="24"/>
        </w:rPr>
        <w:t>toetuse andmise tingimused</w:t>
      </w:r>
    </w:p>
    <w:p w14:paraId="181C4DE5" w14:textId="77777777" w:rsidR="00F5775F" w:rsidRDefault="00F5775F" w:rsidP="007D2708">
      <w:pPr>
        <w:spacing w:after="0" w:line="240" w:lineRule="auto"/>
        <w:ind w:left="0"/>
        <w:jc w:val="both"/>
        <w:rPr>
          <w:rFonts w:ascii="Times New Roman" w:hAnsi="Times New Roman" w:cs="Times New Roman"/>
          <w:sz w:val="24"/>
          <w:szCs w:val="24"/>
        </w:rPr>
      </w:pPr>
    </w:p>
    <w:p w14:paraId="7E4EF16D" w14:textId="77777777" w:rsidR="00F5775F" w:rsidRPr="00CD6EC5" w:rsidRDefault="00F5775F" w:rsidP="007D2708">
      <w:pPr>
        <w:spacing w:after="0" w:line="240" w:lineRule="auto"/>
        <w:ind w:left="0"/>
        <w:jc w:val="both"/>
        <w:rPr>
          <w:rFonts w:ascii="Times New Roman" w:hAnsi="Times New Roman" w:cs="Times New Roman"/>
          <w:sz w:val="24"/>
          <w:szCs w:val="24"/>
        </w:rPr>
      </w:pPr>
    </w:p>
    <w:bookmarkStart w:id="1" w:name="_Toc178472285"/>
    <w:bookmarkStart w:id="2" w:name="_Toc178407899"/>
    <w:p w14:paraId="0E23AFF2" w14:textId="474C9495" w:rsid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fldChar w:fldCharType="begin"/>
      </w:r>
      <w:r w:rsidRPr="00D245B4">
        <w:rPr>
          <w:rFonts w:ascii="Times New Roman" w:eastAsia="Times New Roman" w:hAnsi="Times New Roman" w:cs="Times New Roman"/>
          <w:color w:val="000000" w:themeColor="text1"/>
          <w:sz w:val="24"/>
          <w:szCs w:val="24"/>
        </w:rPr>
        <w:instrText xml:space="preserve"> TOC \o "1-3" \h \z \u </w:instrText>
      </w:r>
      <w:r w:rsidRPr="00D245B4">
        <w:rPr>
          <w:rFonts w:ascii="Times New Roman" w:eastAsia="Times New Roman" w:hAnsi="Times New Roman" w:cs="Times New Roman"/>
          <w:color w:val="000000" w:themeColor="text1"/>
          <w:sz w:val="24"/>
          <w:szCs w:val="24"/>
        </w:rPr>
        <w:fldChar w:fldCharType="end"/>
      </w:r>
      <w:r w:rsidRPr="00D245B4">
        <w:rPr>
          <w:rFonts w:ascii="Times New Roman" w:eastAsia="Times New Roman" w:hAnsi="Times New Roman" w:cs="Times New Roman"/>
          <w:color w:val="000000" w:themeColor="text1"/>
          <w:sz w:val="24"/>
          <w:szCs w:val="24"/>
        </w:rPr>
        <w:t>Käskkiri kehtestatakse perioodi 2021–2027 Euroopa Liidu ühtekuuluvus- ja siseturvalisuspoliitika fondide rakendamise seaduse § 10 lõigete 2 ja 4 alusel.</w:t>
      </w:r>
    </w:p>
    <w:p w14:paraId="5FECF437"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bookmarkEnd w:id="1"/>
    <w:bookmarkEnd w:id="2"/>
    <w:p w14:paraId="5D9D1968" w14:textId="0C109FD9" w:rsidR="00AF5F00" w:rsidRPr="00CD6EC5" w:rsidRDefault="00AF5F00" w:rsidP="007D2708">
      <w:pPr>
        <w:spacing w:after="0" w:line="240" w:lineRule="auto"/>
        <w:ind w:left="0"/>
        <w:jc w:val="both"/>
        <w:rPr>
          <w:rFonts w:ascii="Times New Roman" w:hAnsi="Times New Roman" w:cs="Times New Roman"/>
          <w:sz w:val="24"/>
          <w:szCs w:val="24"/>
        </w:rPr>
      </w:pPr>
    </w:p>
    <w:p w14:paraId="065D7FD8" w14:textId="77777777" w:rsidR="00D245B4" w:rsidRPr="00D245B4" w:rsidRDefault="00D245B4" w:rsidP="00D245B4">
      <w:pPr>
        <w:spacing w:after="0"/>
        <w:ind w:left="0"/>
        <w:rPr>
          <w:rFonts w:ascii="Times New Roman" w:hAnsi="Times New Roman" w:cs="Times New Roman"/>
          <w:b/>
          <w:sz w:val="24"/>
          <w:szCs w:val="24"/>
        </w:rPr>
      </w:pPr>
      <w:r w:rsidRPr="00D245B4">
        <w:rPr>
          <w:rFonts w:ascii="Times New Roman" w:hAnsi="Times New Roman" w:cs="Times New Roman"/>
          <w:b/>
          <w:sz w:val="24"/>
          <w:szCs w:val="24"/>
        </w:rPr>
        <w:t xml:space="preserve">Toetuse andmise tingimuste abikõlblikkuse periood </w:t>
      </w:r>
    </w:p>
    <w:p w14:paraId="4BFE22A9" w14:textId="77777777" w:rsidR="00D245B4" w:rsidRPr="00D245B4" w:rsidRDefault="00D245B4" w:rsidP="00D245B4">
      <w:pPr>
        <w:spacing w:after="0"/>
        <w:ind w:left="0"/>
        <w:rPr>
          <w:rFonts w:ascii="Times New Roman" w:hAnsi="Times New Roman" w:cs="Times New Roman"/>
          <w:sz w:val="24"/>
          <w:szCs w:val="24"/>
        </w:rPr>
      </w:pPr>
      <w:r w:rsidRPr="00D245B4">
        <w:rPr>
          <w:rFonts w:ascii="Times New Roman" w:hAnsi="Times New Roman" w:cs="Times New Roman"/>
          <w:sz w:val="24"/>
          <w:szCs w:val="24"/>
        </w:rPr>
        <w:t xml:space="preserve">01.01.2023–31.12.2029 </w:t>
      </w:r>
    </w:p>
    <w:p w14:paraId="6F849924" w14:textId="77777777" w:rsidR="00D245B4" w:rsidRPr="00D245B4" w:rsidRDefault="00D245B4" w:rsidP="00D245B4">
      <w:pPr>
        <w:ind w:left="0"/>
        <w:rPr>
          <w:rFonts w:ascii="Times New Roman" w:hAnsi="Times New Roman" w:cs="Times New Roman"/>
          <w:sz w:val="24"/>
          <w:szCs w:val="24"/>
        </w:rPr>
      </w:pPr>
    </w:p>
    <w:p w14:paraId="4CF3DB8F" w14:textId="77777777" w:rsidR="00D245B4" w:rsidRPr="00D245B4" w:rsidRDefault="00D245B4" w:rsidP="00D245B4">
      <w:pPr>
        <w:spacing w:after="0"/>
        <w:ind w:left="0"/>
        <w:rPr>
          <w:rFonts w:ascii="Times New Roman" w:hAnsi="Times New Roman" w:cs="Times New Roman"/>
          <w:b/>
          <w:sz w:val="24"/>
          <w:szCs w:val="24"/>
        </w:rPr>
      </w:pPr>
      <w:r w:rsidRPr="00D245B4">
        <w:rPr>
          <w:rFonts w:ascii="Times New Roman" w:hAnsi="Times New Roman" w:cs="Times New Roman"/>
          <w:b/>
          <w:sz w:val="24"/>
          <w:szCs w:val="24"/>
        </w:rPr>
        <w:t xml:space="preserve">Elluviija </w:t>
      </w:r>
    </w:p>
    <w:p w14:paraId="423AE2ED" w14:textId="7FE5B107" w:rsidR="00D245B4" w:rsidRPr="00D245B4" w:rsidRDefault="00D245B4" w:rsidP="00D245B4">
      <w:pPr>
        <w:spacing w:after="0"/>
        <w:ind w:left="0"/>
        <w:rPr>
          <w:rFonts w:ascii="Times New Roman" w:hAnsi="Times New Roman" w:cs="Times New Roman"/>
          <w:sz w:val="24"/>
          <w:szCs w:val="24"/>
        </w:rPr>
      </w:pPr>
      <w:r w:rsidRPr="00D245B4">
        <w:rPr>
          <w:rFonts w:ascii="Times New Roman" w:hAnsi="Times New Roman" w:cs="Times New Roman"/>
          <w:sz w:val="24"/>
          <w:szCs w:val="24"/>
        </w:rPr>
        <w:t>Politsei- ja Piirivalveamet</w:t>
      </w:r>
    </w:p>
    <w:p w14:paraId="2FE9FE65" w14:textId="77777777" w:rsidR="00D245B4" w:rsidRPr="00D245B4" w:rsidRDefault="00D245B4" w:rsidP="00D245B4">
      <w:pPr>
        <w:spacing w:after="0"/>
        <w:ind w:left="0"/>
        <w:rPr>
          <w:rFonts w:ascii="Times New Roman" w:hAnsi="Times New Roman" w:cs="Times New Roman"/>
          <w:b/>
          <w:sz w:val="24"/>
          <w:szCs w:val="24"/>
        </w:rPr>
      </w:pPr>
    </w:p>
    <w:p w14:paraId="3ED13964" w14:textId="77777777" w:rsidR="00D245B4" w:rsidRPr="00D245B4" w:rsidRDefault="00D245B4" w:rsidP="00D245B4">
      <w:pPr>
        <w:spacing w:after="0"/>
        <w:ind w:left="0"/>
        <w:rPr>
          <w:rFonts w:ascii="Times New Roman" w:hAnsi="Times New Roman" w:cs="Times New Roman"/>
          <w:b/>
          <w:sz w:val="24"/>
          <w:szCs w:val="24"/>
        </w:rPr>
      </w:pPr>
      <w:r w:rsidRPr="00D245B4">
        <w:rPr>
          <w:rFonts w:ascii="Times New Roman" w:hAnsi="Times New Roman" w:cs="Times New Roman"/>
          <w:b/>
          <w:sz w:val="24"/>
          <w:szCs w:val="24"/>
        </w:rPr>
        <w:t>Korraldusasutus, rakendusasutus ja rakendusüksus</w:t>
      </w:r>
    </w:p>
    <w:p w14:paraId="7B937CDA" w14:textId="0E002B38" w:rsidR="00D245B4" w:rsidRPr="00D245B4" w:rsidRDefault="00D245B4" w:rsidP="00D245B4">
      <w:pPr>
        <w:spacing w:after="0"/>
        <w:ind w:left="0"/>
        <w:rPr>
          <w:rFonts w:ascii="Times New Roman" w:hAnsi="Times New Roman" w:cs="Times New Roman"/>
          <w:sz w:val="24"/>
          <w:szCs w:val="24"/>
        </w:rPr>
      </w:pPr>
      <w:r w:rsidRPr="00D245B4">
        <w:rPr>
          <w:rFonts w:ascii="Times New Roman" w:hAnsi="Times New Roman" w:cs="Times New Roman"/>
          <w:sz w:val="24"/>
          <w:szCs w:val="24"/>
        </w:rPr>
        <w:t xml:space="preserve">Siseministeerium </w:t>
      </w:r>
    </w:p>
    <w:p w14:paraId="5D9D1969" w14:textId="3786CD4C" w:rsidR="00D245B4" w:rsidRDefault="00D245B4">
      <w:pPr>
        <w:ind w:left="0"/>
        <w:rPr>
          <w:rFonts w:ascii="Times New Roman" w:hAnsi="Times New Roman" w:cs="Times New Roman"/>
          <w:sz w:val="24"/>
          <w:szCs w:val="24"/>
        </w:rPr>
      </w:pPr>
      <w:r>
        <w:rPr>
          <w:rFonts w:ascii="Times New Roman" w:hAnsi="Times New Roman" w:cs="Times New Roman"/>
          <w:sz w:val="24"/>
          <w:szCs w:val="24"/>
        </w:rPr>
        <w:br w:type="page"/>
      </w:r>
    </w:p>
    <w:p w14:paraId="5EF5C6BF" w14:textId="77777777" w:rsidR="00D245B4" w:rsidRPr="00D245B4" w:rsidRDefault="00D245B4" w:rsidP="00D245B4">
      <w:pPr>
        <w:keepNext/>
        <w:numPr>
          <w:ilvl w:val="0"/>
          <w:numId w:val="1"/>
        </w:numPr>
        <w:spacing w:before="240" w:after="6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bookmarkStart w:id="3" w:name="_Toc390093264"/>
      <w:bookmarkStart w:id="4" w:name="_Toc178472287"/>
      <w:bookmarkStart w:id="5" w:name="_Toc178407901"/>
      <w:bookmarkStart w:id="6" w:name="_Toc178406133"/>
      <w:bookmarkStart w:id="7" w:name="_Toc175708660"/>
      <w:bookmarkStart w:id="8" w:name="_Toc170275206"/>
      <w:bookmarkStart w:id="9" w:name="_Toc170272759"/>
      <w:bookmarkStart w:id="10" w:name="_Toc170205224"/>
      <w:bookmarkStart w:id="11" w:name="_Toc170120409"/>
      <w:bookmarkStart w:id="12" w:name="_Toc170119580"/>
      <w:bookmarkStart w:id="13" w:name="_Toc170119222"/>
      <w:bookmarkStart w:id="14" w:name="_Toc169927288"/>
      <w:bookmarkStart w:id="15" w:name="_Toc169927187"/>
      <w:bookmarkStart w:id="16" w:name="_Toc169927012"/>
      <w:bookmarkStart w:id="17" w:name="_Toc166995978"/>
      <w:bookmarkStart w:id="18" w:name="_Toc165193428"/>
      <w:bookmarkStart w:id="19" w:name="_Toc165192991"/>
      <w:bookmarkStart w:id="20" w:name="_Toc165192885"/>
      <w:bookmarkStart w:id="21" w:name="_Toc165181723"/>
      <w:bookmarkStart w:id="22" w:name="_Toc165181550"/>
      <w:bookmarkStart w:id="23" w:name="_Toc164846559"/>
      <w:bookmarkStart w:id="24" w:name="_Toc164504921"/>
      <w:bookmarkStart w:id="25" w:name="_Toc164504038"/>
      <w:bookmarkStart w:id="26" w:name="_Toc164502716"/>
      <w:bookmarkStart w:id="27" w:name="_Toc164496112"/>
      <w:r w:rsidRPr="00D245B4">
        <w:rPr>
          <w:rFonts w:ascii="Times New Roman" w:eastAsia="Times New Roman" w:hAnsi="Times New Roman" w:cs="Times New Roman"/>
          <w:b/>
          <w:bCs/>
          <w:color w:val="000000" w:themeColor="text1"/>
          <w:sz w:val="24"/>
          <w:szCs w:val="24"/>
          <w:lang w:eastAsia="et-EE"/>
        </w:rPr>
        <w:lastRenderedPageBreak/>
        <w:t>Reguleerimisala</w:t>
      </w:r>
      <w:bookmarkEnd w:id="3"/>
      <w:r w:rsidRPr="00D245B4">
        <w:rPr>
          <w:rFonts w:ascii="Times New Roman" w:eastAsia="Times New Roman" w:hAnsi="Times New Roman" w:cs="Times New Roman"/>
          <w:b/>
          <w:bCs/>
          <w:color w:val="000000" w:themeColor="text1"/>
          <w:sz w:val="24"/>
          <w:szCs w:val="24"/>
          <w:lang w:eastAsia="et-EE"/>
        </w:rPr>
        <w:t xml:space="preserve"> ja seosed Eesti riigi eesmärkidega</w:t>
      </w:r>
    </w:p>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14:paraId="15D6898C" w14:textId="4A8AAF75" w:rsidR="00D245B4" w:rsidRPr="00D245B4" w:rsidRDefault="00D245B4" w:rsidP="00A371B6">
      <w:pPr>
        <w:spacing w:line="240" w:lineRule="auto"/>
        <w:ind w:left="567"/>
        <w:jc w:val="both"/>
        <w:rPr>
          <w:rFonts w:ascii="Times New Roman" w:hAnsi="Times New Roman" w:cs="Times New Roman"/>
          <w:sz w:val="24"/>
          <w:szCs w:val="24"/>
        </w:rPr>
      </w:pPr>
      <w:r w:rsidRPr="00D245B4">
        <w:rPr>
          <w:rFonts w:ascii="Times New Roman" w:hAnsi="Times New Roman" w:cs="Times New Roman"/>
          <w:sz w:val="24"/>
          <w:szCs w:val="24"/>
        </w:rPr>
        <w:t>Käskkirjaga reguleeritakse siseministri 1</w:t>
      </w:r>
      <w:ins w:id="28" w:author="Aivi Kuivonen" w:date="2025-09-29T11:18:00Z" w16du:dateUtc="2025-09-29T08:18:00Z">
        <w:r w:rsidR="00B77BB5">
          <w:rPr>
            <w:rFonts w:ascii="Times New Roman" w:hAnsi="Times New Roman" w:cs="Times New Roman"/>
            <w:sz w:val="24"/>
            <w:szCs w:val="24"/>
          </w:rPr>
          <w:t>8</w:t>
        </w:r>
      </w:ins>
      <w:del w:id="29" w:author="Aivi Kuivonen" w:date="2025-09-29T11:18:00Z" w16du:dateUtc="2025-09-29T08:18:00Z">
        <w:r w:rsidRPr="00D245B4" w:rsidDel="00B77BB5">
          <w:rPr>
            <w:rFonts w:ascii="Times New Roman" w:hAnsi="Times New Roman" w:cs="Times New Roman"/>
            <w:sz w:val="24"/>
            <w:szCs w:val="24"/>
          </w:rPr>
          <w:delText>2</w:delText>
        </w:r>
      </w:del>
      <w:r w:rsidRPr="00D245B4">
        <w:rPr>
          <w:rFonts w:ascii="Times New Roman" w:hAnsi="Times New Roman" w:cs="Times New Roman"/>
          <w:sz w:val="24"/>
          <w:szCs w:val="24"/>
        </w:rPr>
        <w:t xml:space="preserve">. </w:t>
      </w:r>
      <w:ins w:id="30" w:author="Aivi Kuivonen" w:date="2025-09-29T11:18:00Z" w16du:dateUtc="2025-09-29T08:18:00Z">
        <w:r w:rsidR="00B77BB5">
          <w:rPr>
            <w:rFonts w:ascii="Times New Roman" w:hAnsi="Times New Roman" w:cs="Times New Roman"/>
            <w:sz w:val="24"/>
            <w:szCs w:val="24"/>
          </w:rPr>
          <w:t>septembri</w:t>
        </w:r>
      </w:ins>
      <w:del w:id="31" w:author="Aivi Kuivonen" w:date="2025-09-29T11:18:00Z" w16du:dateUtc="2025-09-29T08:18:00Z">
        <w:r w:rsidRPr="00D245B4" w:rsidDel="00B77BB5">
          <w:rPr>
            <w:rFonts w:ascii="Times New Roman" w:hAnsi="Times New Roman" w:cs="Times New Roman"/>
            <w:sz w:val="24"/>
            <w:szCs w:val="24"/>
          </w:rPr>
          <w:delText>detsembri</w:delText>
        </w:r>
      </w:del>
      <w:r w:rsidRPr="00D245B4">
        <w:rPr>
          <w:rFonts w:ascii="Times New Roman" w:hAnsi="Times New Roman" w:cs="Times New Roman"/>
          <w:sz w:val="24"/>
          <w:szCs w:val="24"/>
        </w:rPr>
        <w:t xml:space="preserve"> 202</w:t>
      </w:r>
      <w:ins w:id="32" w:author="Aivi Kuivonen" w:date="2025-09-29T11:18:00Z" w16du:dateUtc="2025-09-29T08:18:00Z">
        <w:r w:rsidR="00B77BB5">
          <w:rPr>
            <w:rFonts w:ascii="Times New Roman" w:hAnsi="Times New Roman" w:cs="Times New Roman"/>
            <w:sz w:val="24"/>
            <w:szCs w:val="24"/>
          </w:rPr>
          <w:t>5</w:t>
        </w:r>
      </w:ins>
      <w:del w:id="33" w:author="Aivi Kuivonen" w:date="2025-09-29T11:18:00Z" w16du:dateUtc="2025-09-29T08:18:00Z">
        <w:r w:rsidRPr="00D245B4" w:rsidDel="00B77BB5">
          <w:rPr>
            <w:rFonts w:ascii="Times New Roman" w:hAnsi="Times New Roman" w:cs="Times New Roman"/>
            <w:sz w:val="24"/>
            <w:szCs w:val="24"/>
          </w:rPr>
          <w:delText>2</w:delText>
        </w:r>
      </w:del>
      <w:r w:rsidRPr="00D245B4">
        <w:rPr>
          <w:rFonts w:ascii="Times New Roman" w:hAnsi="Times New Roman" w:cs="Times New Roman"/>
          <w:sz w:val="24"/>
          <w:szCs w:val="24"/>
        </w:rPr>
        <w:t xml:space="preserve"> .a käskkirjaga nr 1-3/</w:t>
      </w:r>
      <w:ins w:id="34" w:author="Aivi Kuivonen" w:date="2025-09-29T11:18:00Z" w16du:dateUtc="2025-09-29T08:18:00Z">
        <w:r w:rsidR="00B77BB5">
          <w:rPr>
            <w:rFonts w:ascii="Times New Roman" w:hAnsi="Times New Roman" w:cs="Times New Roman"/>
            <w:sz w:val="24"/>
            <w:szCs w:val="24"/>
          </w:rPr>
          <w:t>65</w:t>
        </w:r>
      </w:ins>
      <w:del w:id="35" w:author="Aivi Kuivonen" w:date="2025-09-29T11:18:00Z" w16du:dateUtc="2025-09-29T08:18:00Z">
        <w:r w:rsidRPr="00D245B4" w:rsidDel="00B77BB5">
          <w:rPr>
            <w:rFonts w:ascii="Times New Roman" w:hAnsi="Times New Roman" w:cs="Times New Roman"/>
            <w:sz w:val="24"/>
            <w:szCs w:val="24"/>
          </w:rPr>
          <w:delText>96</w:delText>
        </w:r>
      </w:del>
      <w:r w:rsidRPr="00D245B4">
        <w:rPr>
          <w:rFonts w:ascii="Times New Roman" w:hAnsi="Times New Roman" w:cs="Times New Roman"/>
          <w:sz w:val="24"/>
          <w:szCs w:val="24"/>
        </w:rPr>
        <w:t xml:space="preserve"> kinnitatud piirihalduse ja viisapoliitika rahastu 2021–2027 (edaspidi </w:t>
      </w:r>
      <w:r w:rsidRPr="00D245B4">
        <w:rPr>
          <w:rFonts w:ascii="Times New Roman" w:hAnsi="Times New Roman" w:cs="Times New Roman"/>
          <w:i/>
          <w:iCs/>
          <w:sz w:val="24"/>
          <w:szCs w:val="24"/>
        </w:rPr>
        <w:t>BMVI</w:t>
      </w:r>
      <w:r w:rsidRPr="00D245B4">
        <w:rPr>
          <w:rFonts w:ascii="Times New Roman" w:hAnsi="Times New Roman" w:cs="Times New Roman"/>
          <w:sz w:val="24"/>
          <w:szCs w:val="24"/>
        </w:rPr>
        <w:t xml:space="preserve">) rahastamiskava meetme nr 2.2 „IKT-süsteemide ja rakenduste loomise ning kasutamise kaudu ühise viisapoliitika toetamine“ tulemuste saavutamiseks toetuse andmise ja kasutamise tingimusi ja korda. </w:t>
      </w:r>
      <w:ins w:id="36" w:author="Aivi Kuivonen" w:date="2025-09-29T11:19:00Z" w16du:dateUtc="2025-09-29T08:19:00Z">
        <w:r w:rsidR="00135B92" w:rsidRPr="00135B92">
          <w:rPr>
            <w:rFonts w:ascii="Times New Roman" w:hAnsi="Times New Roman" w:cs="Times New Roman"/>
            <w:i/>
            <w:iCs/>
            <w:sz w:val="24"/>
            <w:szCs w:val="24"/>
          </w:rPr>
          <w:t>(muudetud siseministri… kk nr …)</w:t>
        </w:r>
      </w:ins>
    </w:p>
    <w:p w14:paraId="62677282" w14:textId="77777777" w:rsidR="00D245B4" w:rsidRPr="00D245B4" w:rsidRDefault="00D245B4" w:rsidP="00A371B6">
      <w:pPr>
        <w:numPr>
          <w:ilvl w:val="1"/>
          <w:numId w:val="4"/>
        </w:numPr>
        <w:spacing w:line="240" w:lineRule="auto"/>
        <w:ind w:left="567" w:hanging="567"/>
        <w:contextualSpacing/>
        <w:rPr>
          <w:rFonts w:ascii="Times New Roman" w:hAnsi="Times New Roman" w:cs="Times New Roman"/>
          <w:sz w:val="24"/>
          <w:szCs w:val="24"/>
          <w:lang w:eastAsia="et-EE"/>
        </w:rPr>
      </w:pPr>
      <w:r w:rsidRPr="00D245B4">
        <w:rPr>
          <w:rFonts w:ascii="Times New Roman" w:hAnsi="Times New Roman" w:cs="Times New Roman"/>
          <w:sz w:val="24"/>
          <w:szCs w:val="24"/>
          <w:lang w:eastAsia="et-EE"/>
        </w:rPr>
        <w:t>Seosed BMVI ja Eesti riigi eesmärkidega</w:t>
      </w:r>
    </w:p>
    <w:p w14:paraId="35A0DD56" w14:textId="77777777" w:rsidR="00D245B4" w:rsidRPr="00D245B4" w:rsidRDefault="00D245B4" w:rsidP="00D245B4">
      <w:pPr>
        <w:spacing w:line="240" w:lineRule="auto"/>
        <w:ind w:left="709"/>
        <w:contextualSpacing/>
        <w:rPr>
          <w:rFonts w:ascii="Times New Roman" w:hAnsi="Times New Roman" w:cs="Times New Roman"/>
          <w:sz w:val="24"/>
          <w:szCs w:val="24"/>
          <w:lang w:eastAsia="et-EE"/>
        </w:rPr>
      </w:pPr>
    </w:p>
    <w:p w14:paraId="224529C6" w14:textId="77777777" w:rsidR="008B2253" w:rsidRDefault="00D245B4" w:rsidP="00143205">
      <w:pPr>
        <w:numPr>
          <w:ilvl w:val="2"/>
          <w:numId w:val="4"/>
        </w:numPr>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 xml:space="preserve">Toetuse andmise tingimused (edaspidi </w:t>
      </w:r>
      <w:r w:rsidRPr="00D245B4">
        <w:rPr>
          <w:rFonts w:ascii="Times New Roman" w:hAnsi="Times New Roman" w:cs="Times New Roman"/>
          <w:i/>
          <w:iCs/>
          <w:sz w:val="24"/>
          <w:szCs w:val="24"/>
        </w:rPr>
        <w:t>TAT</w:t>
      </w:r>
      <w:r w:rsidRPr="00D245B4">
        <w:rPr>
          <w:rFonts w:ascii="Times New Roman" w:hAnsi="Times New Roman" w:cs="Times New Roman"/>
          <w:sz w:val="24"/>
          <w:szCs w:val="24"/>
        </w:rPr>
        <w:t>) on seotud Euroopa Parlamendi ja nõukogu määruse (EL) 2021/1148</w:t>
      </w:r>
      <w:r w:rsidRPr="00D245B4">
        <w:rPr>
          <w:rFonts w:ascii="Times New Roman" w:hAnsi="Times New Roman" w:cs="Times New Roman"/>
          <w:sz w:val="24"/>
          <w:szCs w:val="24"/>
          <w:vertAlign w:val="superscript"/>
        </w:rPr>
        <w:footnoteReference w:id="1"/>
      </w:r>
      <w:r w:rsidRPr="00D245B4">
        <w:rPr>
          <w:rFonts w:ascii="Times New Roman" w:hAnsi="Times New Roman" w:cs="Times New Roman"/>
          <w:sz w:val="24"/>
          <w:szCs w:val="24"/>
        </w:rPr>
        <w:t xml:space="preserve"> (edaspidi </w:t>
      </w:r>
      <w:r w:rsidRPr="00D245B4">
        <w:rPr>
          <w:rFonts w:ascii="Times New Roman" w:hAnsi="Times New Roman" w:cs="Times New Roman"/>
          <w:i/>
          <w:iCs/>
          <w:sz w:val="24"/>
          <w:szCs w:val="24"/>
        </w:rPr>
        <w:t>BMVI määrus</w:t>
      </w:r>
      <w:r w:rsidRPr="00D245B4">
        <w:rPr>
          <w:rFonts w:ascii="Times New Roman" w:hAnsi="Times New Roman" w:cs="Times New Roman"/>
          <w:sz w:val="24"/>
          <w:szCs w:val="24"/>
        </w:rPr>
        <w:t xml:space="preserve">) artikli 3 punktis 1 toodud BMVI poliitikaeesmärgiga „Tagada tugev ja tõhus Euroopa integreeritud piirihaldus välispiiridel, aidates seeläbi tagada liidus kõrgetasemelise sisejulgeoleku, samal ajal kaitstes inimeste vaba liikumist liidu piires, ning järgides täielikult asjaomast liidu </w:t>
      </w:r>
      <w:proofErr w:type="spellStart"/>
      <w:r w:rsidRPr="00D245B4">
        <w:rPr>
          <w:rFonts w:ascii="Times New Roman" w:hAnsi="Times New Roman" w:cs="Times New Roman"/>
          <w:i/>
          <w:iCs/>
          <w:sz w:val="24"/>
          <w:szCs w:val="24"/>
        </w:rPr>
        <w:t>acquis</w:t>
      </w:r>
      <w:r w:rsidRPr="00D245B4">
        <w:rPr>
          <w:rFonts w:ascii="Times New Roman" w:hAnsi="Times New Roman" w:cs="Times New Roman"/>
          <w:sz w:val="24"/>
          <w:szCs w:val="24"/>
        </w:rPr>
        <w:t>’d</w:t>
      </w:r>
      <w:proofErr w:type="spellEnd"/>
      <w:r w:rsidRPr="00D245B4">
        <w:rPr>
          <w:rFonts w:ascii="Times New Roman" w:hAnsi="Times New Roman" w:cs="Times New Roman"/>
          <w:sz w:val="24"/>
          <w:szCs w:val="24"/>
        </w:rPr>
        <w:t xml:space="preserve"> ning liidu ja liikmesriikide rahvusvahelisi kohustusi, mis tulenevad rahvusvahelistest lepingutest, mille osalised nad on“ ning BMVI määrise artikli 3 punktis 2 b) toodud erieesmärgiga „Toetada ühist viisapoliitikat, et tagada ühtlustatud lähenemisviis viisade väljastamisele ja hõlbustada õiguspärast reisimist, aidates samal ajal ennetada rände- ja julgeolekuriske“.</w:t>
      </w:r>
    </w:p>
    <w:p w14:paraId="55A5537E" w14:textId="77777777" w:rsidR="008B2253" w:rsidRDefault="008B2253" w:rsidP="00143205">
      <w:pPr>
        <w:spacing w:after="0" w:line="240" w:lineRule="auto"/>
        <w:ind w:left="0"/>
        <w:contextualSpacing/>
        <w:jc w:val="both"/>
        <w:rPr>
          <w:rFonts w:ascii="Times New Roman" w:hAnsi="Times New Roman" w:cs="Times New Roman"/>
          <w:sz w:val="24"/>
          <w:szCs w:val="24"/>
        </w:rPr>
      </w:pPr>
    </w:p>
    <w:p w14:paraId="7307D0EC" w14:textId="3E340B5C" w:rsidR="00D245B4" w:rsidRPr="008B2253" w:rsidRDefault="00D245B4" w:rsidP="00143205">
      <w:pPr>
        <w:pStyle w:val="ListParagraph"/>
        <w:numPr>
          <w:ilvl w:val="2"/>
          <w:numId w:val="16"/>
        </w:numPr>
        <w:spacing w:after="0" w:line="240" w:lineRule="auto"/>
        <w:jc w:val="both"/>
        <w:rPr>
          <w:rFonts w:ascii="Times New Roman" w:hAnsi="Times New Roman" w:cs="Times New Roman"/>
          <w:sz w:val="24"/>
          <w:szCs w:val="24"/>
        </w:rPr>
      </w:pPr>
      <w:r w:rsidRPr="008B2253">
        <w:rPr>
          <w:rFonts w:ascii="Times New Roman" w:hAnsi="Times New Roman" w:cs="Times New Roman"/>
          <w:sz w:val="24"/>
          <w:szCs w:val="24"/>
        </w:rPr>
        <w:t>Eesti riigi pikaajalise arengustrateegia „Eesti 2035“</w:t>
      </w:r>
      <w:r w:rsidRPr="00D245B4">
        <w:rPr>
          <w:vertAlign w:val="superscript"/>
        </w:rPr>
        <w:footnoteReference w:id="2"/>
      </w:r>
      <w:r w:rsidRPr="008B2253">
        <w:rPr>
          <w:rFonts w:ascii="Times New Roman" w:hAnsi="Times New Roman" w:cs="Times New Roman"/>
          <w:sz w:val="24"/>
          <w:szCs w:val="24"/>
        </w:rPr>
        <w:t xml:space="preserve"> eesmärk on kasvatada ja toetada meie inimeste heaolu nii, et Eesti oleks ka kahekümne aasta pärast parim paik elamiseks ja töötamiseks. </w:t>
      </w:r>
      <w:proofErr w:type="spellStart"/>
      <w:r w:rsidRPr="008B2253">
        <w:rPr>
          <w:rFonts w:ascii="Times New Roman" w:hAnsi="Times New Roman" w:cs="Times New Roman"/>
          <w:sz w:val="24"/>
          <w:szCs w:val="24"/>
        </w:rPr>
        <w:t>TATi</w:t>
      </w:r>
      <w:proofErr w:type="spellEnd"/>
      <w:r w:rsidRPr="008B2253">
        <w:rPr>
          <w:rFonts w:ascii="Times New Roman" w:hAnsi="Times New Roman" w:cs="Times New Roman"/>
          <w:sz w:val="24"/>
          <w:szCs w:val="24"/>
        </w:rPr>
        <w:t xml:space="preserve"> tegevused on seotud strateegia „Eesti 2035“ riigivalitsemise sihtidega, aidates kaasa riigi sujuva toimimise ning riigi julgeoleku ja turvalisuse parandamise eesmärkide täitmisele. Strateegia üheks sihiks on, et võimu teostatakse avalikes huvides ausalt ja läbipaistvalt, järgides õigusriigi põhimõtteid ning tagades inimeste põhiõigused ja vabadused. Eesti on valvatud ja kaitstud. </w:t>
      </w:r>
      <w:proofErr w:type="spellStart"/>
      <w:r w:rsidRPr="008B2253">
        <w:rPr>
          <w:rFonts w:ascii="Times New Roman" w:hAnsi="Times New Roman" w:cs="Times New Roman"/>
          <w:sz w:val="24"/>
          <w:szCs w:val="24"/>
        </w:rPr>
        <w:t>TATi</w:t>
      </w:r>
      <w:proofErr w:type="spellEnd"/>
      <w:r w:rsidRPr="008B2253">
        <w:rPr>
          <w:rFonts w:ascii="Times New Roman" w:hAnsi="Times New Roman" w:cs="Times New Roman"/>
          <w:sz w:val="24"/>
          <w:szCs w:val="24"/>
        </w:rPr>
        <w:t xml:space="preserve"> tegevused panustavad „Eesti 2035“ mõõdikutesse: „Eestit turvaliseks riigiks pidavate elanike osakaal“, „Usaldus riigi institutsioonide vastu“,</w:t>
      </w:r>
      <w:r w:rsidRPr="00D245B4">
        <w:t xml:space="preserve"> </w:t>
      </w:r>
      <w:r w:rsidRPr="008B2253">
        <w:rPr>
          <w:rFonts w:ascii="Times New Roman" w:hAnsi="Times New Roman" w:cs="Times New Roman"/>
          <w:sz w:val="24"/>
          <w:szCs w:val="24"/>
        </w:rPr>
        <w:t>„Hoolivuse ja koostöömeelsuse mõõdik“ ja „Ligipääsetavuse mõõdik“. Projektide elluviija vastutab, et projektide tegevused aitavad lahendada „Eesti 2035“ toodud arenguvajadusi.</w:t>
      </w:r>
    </w:p>
    <w:p w14:paraId="0DE6E386" w14:textId="77777777" w:rsidR="00D245B4" w:rsidRPr="00D245B4" w:rsidRDefault="00D245B4" w:rsidP="00D245B4">
      <w:pPr>
        <w:spacing w:after="0" w:line="240" w:lineRule="auto"/>
        <w:ind w:left="0"/>
        <w:jc w:val="both"/>
        <w:rPr>
          <w:rFonts w:ascii="Times New Roman" w:hAnsi="Times New Roman" w:cs="Times New Roman"/>
          <w:sz w:val="24"/>
          <w:szCs w:val="24"/>
        </w:rPr>
      </w:pPr>
    </w:p>
    <w:p w14:paraId="6DB353D5" w14:textId="50BFE382" w:rsidR="00D245B4" w:rsidRPr="008B2253" w:rsidRDefault="00D245B4" w:rsidP="00143205">
      <w:pPr>
        <w:pStyle w:val="ListParagraph"/>
        <w:numPr>
          <w:ilvl w:val="2"/>
          <w:numId w:val="16"/>
        </w:numPr>
        <w:spacing w:after="0" w:line="240" w:lineRule="auto"/>
        <w:jc w:val="both"/>
        <w:rPr>
          <w:rFonts w:ascii="Times New Roman" w:hAnsi="Times New Roman" w:cs="Times New Roman"/>
          <w:i/>
          <w:iCs/>
          <w:sz w:val="24"/>
          <w:szCs w:val="24"/>
        </w:rPr>
      </w:pPr>
      <w:r w:rsidRPr="008B2253">
        <w:rPr>
          <w:rFonts w:ascii="Times New Roman" w:hAnsi="Times New Roman" w:cs="Times New Roman"/>
          <w:sz w:val="24"/>
          <w:szCs w:val="24"/>
        </w:rPr>
        <w:t>TAT panustab „Siseturvalisuse arengukava 2020–2030“</w:t>
      </w:r>
      <w:r w:rsidRPr="00D245B4">
        <w:rPr>
          <w:vertAlign w:val="superscript"/>
        </w:rPr>
        <w:footnoteReference w:id="3"/>
      </w:r>
      <w:r w:rsidRPr="008B2253">
        <w:rPr>
          <w:rFonts w:ascii="Times New Roman" w:hAnsi="Times New Roman" w:cs="Times New Roman"/>
          <w:sz w:val="24"/>
          <w:szCs w:val="24"/>
        </w:rPr>
        <w:t xml:space="preserve"> </w:t>
      </w:r>
      <w:ins w:id="39" w:author="Aivi Kuivonen" w:date="2025-10-07T11:36:00Z" w16du:dateUtc="2025-10-07T08:36:00Z">
        <w:r w:rsidR="00F31E98">
          <w:rPr>
            <w:rFonts w:ascii="Times New Roman" w:hAnsi="Times New Roman" w:cs="Times New Roman"/>
            <w:sz w:val="24"/>
            <w:szCs w:val="24"/>
          </w:rPr>
          <w:t>ala</w:t>
        </w:r>
      </w:ins>
      <w:ins w:id="40" w:author="Aivi Kuivonen" w:date="2025-10-01T15:31:00Z" w16du:dateUtc="2025-10-01T12:31:00Z">
        <w:r w:rsidR="00472B13">
          <w:rPr>
            <w:rFonts w:ascii="Times New Roman" w:hAnsi="Times New Roman" w:cs="Times New Roman"/>
            <w:sz w:val="24"/>
            <w:szCs w:val="24"/>
          </w:rPr>
          <w:t xml:space="preserve">eesmärgi „Eesti arengut toetav kodakondsus-, rände- ja identiteedihalduspoliitika“ </w:t>
        </w:r>
      </w:ins>
      <w:ins w:id="41" w:author="Aivi Kuivonen" w:date="2025-10-07T11:36:00Z" w16du:dateUtc="2025-10-07T08:36:00Z">
        <w:r w:rsidR="00F31E98">
          <w:rPr>
            <w:rFonts w:ascii="Times New Roman" w:hAnsi="Times New Roman" w:cs="Times New Roman"/>
            <w:sz w:val="24"/>
            <w:szCs w:val="24"/>
          </w:rPr>
          <w:t>olulisse tegevussuunda</w:t>
        </w:r>
      </w:ins>
      <w:ins w:id="42" w:author="Aivi Kuivonen" w:date="2025-10-07T11:37:00Z" w16du:dateUtc="2025-10-07T08:37:00Z">
        <w:r w:rsidR="00F31E98">
          <w:rPr>
            <w:rFonts w:ascii="Times New Roman" w:hAnsi="Times New Roman" w:cs="Times New Roman"/>
            <w:sz w:val="24"/>
            <w:szCs w:val="24"/>
          </w:rPr>
          <w:t xml:space="preserve"> </w:t>
        </w:r>
      </w:ins>
      <w:ins w:id="43" w:author="Aivi Kuivonen" w:date="2025-10-01T15:31:00Z" w16du:dateUtc="2025-10-01T12:31:00Z">
        <w:r w:rsidR="00472B13">
          <w:rPr>
            <w:rFonts w:ascii="Times New Roman" w:hAnsi="Times New Roman" w:cs="Times New Roman"/>
            <w:sz w:val="24"/>
            <w:szCs w:val="24"/>
          </w:rPr>
          <w:t>„Tasakaalustatud rändepoliitika“</w:t>
        </w:r>
      </w:ins>
      <w:ins w:id="44" w:author="Aivi Kuivonen" w:date="2025-10-01T15:33:00Z" w16du:dateUtc="2025-10-01T12:33:00Z">
        <w:r w:rsidR="00D91C87">
          <w:rPr>
            <w:rFonts w:ascii="Times New Roman" w:hAnsi="Times New Roman" w:cs="Times New Roman"/>
            <w:sz w:val="24"/>
            <w:szCs w:val="24"/>
          </w:rPr>
          <w:t xml:space="preserve"> </w:t>
        </w:r>
      </w:ins>
      <w:del w:id="45" w:author="Aivi Kuivonen" w:date="2025-10-01T15:30:00Z" w16du:dateUtc="2025-10-01T12:30:00Z">
        <w:r w:rsidRPr="008B2253" w:rsidDel="00472B13">
          <w:rPr>
            <w:rFonts w:ascii="Times New Roman" w:hAnsi="Times New Roman" w:cs="Times New Roman"/>
            <w:sz w:val="24"/>
            <w:szCs w:val="24"/>
          </w:rPr>
          <w:delText xml:space="preserve">programmi „Siseturvalisus 2023–2026“ meetme 3 „Kindel sisejulgeolek“ tegevuse 4.1. „Rände- ja kodakondsuspoliitika kujundamine ning elluviimine“ võimekuse „Rändepoliitika tõhus ja kliendikeskne elluviimine“ </w:delText>
        </w:r>
      </w:del>
      <w:del w:id="46" w:author="Aivi Kuivonen" w:date="2025-10-01T15:31:00Z" w16du:dateUtc="2025-10-01T12:31:00Z">
        <w:r w:rsidRPr="008B2253" w:rsidDel="00472B13">
          <w:rPr>
            <w:rFonts w:ascii="Times New Roman" w:hAnsi="Times New Roman" w:cs="Times New Roman"/>
            <w:sz w:val="24"/>
            <w:szCs w:val="24"/>
          </w:rPr>
          <w:delText xml:space="preserve">eesmärgi </w:delText>
        </w:r>
      </w:del>
      <w:del w:id="47" w:author="Aivi Kuivonen" w:date="2025-10-07T11:37:00Z" w16du:dateUtc="2025-10-07T08:37:00Z">
        <w:r w:rsidRPr="008B2253" w:rsidDel="00F31E98">
          <w:rPr>
            <w:rFonts w:ascii="Times New Roman" w:hAnsi="Times New Roman" w:cs="Times New Roman"/>
            <w:sz w:val="24"/>
            <w:szCs w:val="24"/>
          </w:rPr>
          <w:delText>saavutamisse</w:delText>
        </w:r>
      </w:del>
      <w:r w:rsidRPr="008B2253">
        <w:rPr>
          <w:rFonts w:ascii="Times New Roman" w:hAnsi="Times New Roman" w:cs="Times New Roman"/>
          <w:sz w:val="24"/>
          <w:szCs w:val="24"/>
        </w:rPr>
        <w:t xml:space="preserve"> ning on kooskõlas Siseministeeriumi valitsemisala info- ja kommunikatsioonitehnoloogia strateegiaga.</w:t>
      </w:r>
      <w:ins w:id="48" w:author="Aivi Kuivonen" w:date="2025-09-29T10:01:00Z" w16du:dateUtc="2025-09-29T07:01:00Z">
        <w:r w:rsidR="0025680C" w:rsidRPr="008B2253">
          <w:rPr>
            <w:rFonts w:ascii="Times New Roman" w:hAnsi="Times New Roman" w:cs="Times New Roman"/>
            <w:sz w:val="24"/>
            <w:szCs w:val="24"/>
          </w:rPr>
          <w:t xml:space="preserve"> </w:t>
        </w:r>
        <w:r w:rsidR="0025680C" w:rsidRPr="008B2253">
          <w:rPr>
            <w:rFonts w:ascii="Times New Roman" w:hAnsi="Times New Roman" w:cs="Times New Roman"/>
            <w:i/>
            <w:iCs/>
            <w:sz w:val="24"/>
            <w:szCs w:val="24"/>
          </w:rPr>
          <w:t>(muudetud siseministri … kk nr … )</w:t>
        </w:r>
      </w:ins>
    </w:p>
    <w:p w14:paraId="13A40F83" w14:textId="77777777" w:rsidR="00D245B4" w:rsidRPr="00D245B4" w:rsidRDefault="00D245B4" w:rsidP="00143205">
      <w:pPr>
        <w:spacing w:after="0" w:line="240" w:lineRule="auto"/>
        <w:ind w:left="709"/>
        <w:contextualSpacing/>
        <w:jc w:val="both"/>
        <w:rPr>
          <w:rFonts w:ascii="Times New Roman" w:hAnsi="Times New Roman" w:cs="Times New Roman"/>
          <w:sz w:val="24"/>
          <w:szCs w:val="24"/>
        </w:rPr>
      </w:pPr>
    </w:p>
    <w:p w14:paraId="17F3D541" w14:textId="395529BA" w:rsidR="00D245B4" w:rsidRPr="008B2253" w:rsidRDefault="00D245B4" w:rsidP="00143205">
      <w:pPr>
        <w:pStyle w:val="ListParagraph"/>
        <w:numPr>
          <w:ilvl w:val="2"/>
          <w:numId w:val="16"/>
        </w:numPr>
        <w:spacing w:after="0" w:line="240" w:lineRule="auto"/>
        <w:jc w:val="both"/>
        <w:rPr>
          <w:rFonts w:ascii="Times New Roman" w:hAnsi="Times New Roman" w:cs="Times New Roman"/>
          <w:sz w:val="24"/>
          <w:szCs w:val="24"/>
        </w:rPr>
      </w:pPr>
      <w:proofErr w:type="spellStart"/>
      <w:r w:rsidRPr="008B2253">
        <w:rPr>
          <w:rFonts w:ascii="Times New Roman" w:hAnsi="Times New Roman" w:cs="Times New Roman"/>
          <w:sz w:val="24"/>
          <w:szCs w:val="24"/>
        </w:rPr>
        <w:t>TATi</w:t>
      </w:r>
      <w:proofErr w:type="spellEnd"/>
      <w:r w:rsidRPr="008B2253">
        <w:rPr>
          <w:rFonts w:ascii="Times New Roman" w:hAnsi="Times New Roman" w:cs="Times New Roman"/>
          <w:sz w:val="24"/>
          <w:szCs w:val="24"/>
        </w:rPr>
        <w:t xml:space="preserve"> ettevalmistamisel on arvesse võetud BMVI kasutamiseks tehtud Euroopa Komisjoni soovitusi Eestile</w:t>
      </w:r>
      <w:r w:rsidRPr="008B2253">
        <w:rPr>
          <w:rFonts w:ascii="Times New Roman" w:eastAsia="Times New Roman" w:hAnsi="Times New Roman" w:cs="Times New Roman"/>
          <w:iCs/>
          <w:color w:val="000000" w:themeColor="text1"/>
          <w:sz w:val="24"/>
          <w:szCs w:val="24"/>
        </w:rPr>
        <w:t>.</w:t>
      </w:r>
    </w:p>
    <w:p w14:paraId="0048EF17" w14:textId="77777777" w:rsidR="00D245B4" w:rsidRPr="00D245B4" w:rsidRDefault="00D245B4" w:rsidP="00D245B4">
      <w:pPr>
        <w:spacing w:line="240" w:lineRule="auto"/>
        <w:ind w:left="720"/>
        <w:contextualSpacing/>
        <w:rPr>
          <w:rFonts w:ascii="Times New Roman" w:hAnsi="Times New Roman" w:cs="Times New Roman"/>
          <w:sz w:val="24"/>
          <w:szCs w:val="24"/>
        </w:rPr>
      </w:pPr>
    </w:p>
    <w:p w14:paraId="0908FBFB" w14:textId="77777777" w:rsidR="00D245B4" w:rsidRPr="00D245B4" w:rsidRDefault="00D245B4" w:rsidP="008B2253">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b/>
          <w:bCs/>
          <w:sz w:val="24"/>
          <w:szCs w:val="24"/>
        </w:rPr>
      </w:pPr>
      <w:r w:rsidRPr="00D245B4">
        <w:rPr>
          <w:rFonts w:ascii="Times New Roman" w:hAnsi="Times New Roman" w:cs="Times New Roman"/>
          <w:b/>
          <w:bCs/>
          <w:sz w:val="24"/>
          <w:szCs w:val="24"/>
        </w:rPr>
        <w:t>Toetatavad projektid</w:t>
      </w:r>
    </w:p>
    <w:p w14:paraId="38B78F9F" w14:textId="77777777" w:rsidR="00D245B4" w:rsidRPr="00D245B4" w:rsidRDefault="00D245B4" w:rsidP="008B2253">
      <w:pPr>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contextualSpacing/>
        <w:jc w:val="both"/>
        <w:rPr>
          <w:rFonts w:ascii="Times New Roman" w:hAnsi="Times New Roman" w:cs="Times New Roman"/>
          <w:sz w:val="24"/>
          <w:szCs w:val="24"/>
        </w:rPr>
      </w:pPr>
      <w:r w:rsidRPr="00D245B4">
        <w:rPr>
          <w:rFonts w:ascii="Times New Roman" w:hAnsi="Times New Roman" w:cs="Times New Roman"/>
          <w:sz w:val="24"/>
          <w:szCs w:val="24"/>
        </w:rPr>
        <w:t>Meetmest toetatakse projekte, mis:</w:t>
      </w:r>
    </w:p>
    <w:p w14:paraId="36ECAEED" w14:textId="77777777" w:rsidR="00A371B6" w:rsidRDefault="00D245B4" w:rsidP="00A371B6">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hanging="142"/>
        <w:jc w:val="both"/>
        <w:rPr>
          <w:rFonts w:ascii="Times New Roman" w:hAnsi="Times New Roman" w:cs="Times New Roman"/>
          <w:sz w:val="24"/>
          <w:szCs w:val="24"/>
        </w:rPr>
      </w:pPr>
      <w:r w:rsidRPr="00A371B6">
        <w:rPr>
          <w:rFonts w:ascii="Times New Roman" w:hAnsi="Times New Roman" w:cs="Times New Roman"/>
          <w:sz w:val="24"/>
          <w:szCs w:val="24"/>
        </w:rPr>
        <w:t>aitavad kaasa BMVI poliitikaeesmärgi ning erieesmärgi b) täitmisesse;</w:t>
      </w:r>
    </w:p>
    <w:p w14:paraId="4BB054C5" w14:textId="77777777" w:rsidR="00A371B6" w:rsidRDefault="00D245B4" w:rsidP="00A371B6">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175"/>
        <w:jc w:val="both"/>
        <w:rPr>
          <w:rFonts w:ascii="Times New Roman" w:hAnsi="Times New Roman" w:cs="Times New Roman"/>
          <w:sz w:val="24"/>
          <w:szCs w:val="24"/>
        </w:rPr>
      </w:pPr>
      <w:r w:rsidRPr="00A371B6">
        <w:rPr>
          <w:rFonts w:ascii="Times New Roman" w:hAnsi="Times New Roman" w:cs="Times New Roman"/>
          <w:sz w:val="24"/>
          <w:szCs w:val="24"/>
        </w:rPr>
        <w:t>panustavad punktis 1.1.2 nimetatud Eesti 2035 sihtidesse ja mõõdikutesse</w:t>
      </w:r>
      <w:r w:rsidR="00A371B6">
        <w:rPr>
          <w:rFonts w:ascii="Times New Roman" w:hAnsi="Times New Roman" w:cs="Times New Roman"/>
          <w:sz w:val="24"/>
          <w:szCs w:val="24"/>
        </w:rPr>
        <w:t>;</w:t>
      </w:r>
    </w:p>
    <w:p w14:paraId="6EDBB0C9" w14:textId="77777777" w:rsidR="00A371B6" w:rsidRDefault="00D245B4" w:rsidP="00A371B6">
      <w:pPr>
        <w:pStyle w:val="ListParagraph"/>
        <w:numPr>
          <w:ilvl w:val="1"/>
          <w:numId w:val="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hanging="142"/>
        <w:jc w:val="both"/>
        <w:rPr>
          <w:rFonts w:ascii="Times New Roman" w:hAnsi="Times New Roman" w:cs="Times New Roman"/>
          <w:sz w:val="24"/>
          <w:szCs w:val="24"/>
        </w:rPr>
      </w:pPr>
      <w:r w:rsidRPr="00A371B6">
        <w:rPr>
          <w:rFonts w:ascii="Times New Roman" w:hAnsi="Times New Roman" w:cs="Times New Roman"/>
          <w:sz w:val="24"/>
          <w:szCs w:val="24"/>
        </w:rPr>
        <w:t>on kooskõlas BMVI seirekomitee kinnitatud üldiste valikukriteeriumidega, sh on</w:t>
      </w:r>
      <w:r w:rsidR="00A371B6" w:rsidRPr="00A371B6">
        <w:rPr>
          <w:rFonts w:ascii="Times New Roman" w:hAnsi="Times New Roman" w:cs="Times New Roman"/>
          <w:sz w:val="24"/>
          <w:szCs w:val="24"/>
        </w:rPr>
        <w:t xml:space="preserve"> </w:t>
      </w:r>
      <w:r w:rsidRPr="00A371B6">
        <w:rPr>
          <w:rFonts w:ascii="Times New Roman" w:hAnsi="Times New Roman" w:cs="Times New Roman"/>
          <w:sz w:val="24"/>
          <w:szCs w:val="24"/>
        </w:rPr>
        <w:t xml:space="preserve">mittediskrimineerivad ja läbipaistvad, arvestades Euroopa Parlamendi ja nõukogu </w:t>
      </w:r>
      <w:r w:rsidRPr="00A371B6">
        <w:rPr>
          <w:rFonts w:ascii="Times New Roman" w:hAnsi="Times New Roman" w:cs="Times New Roman"/>
          <w:sz w:val="24"/>
          <w:szCs w:val="24"/>
        </w:rPr>
        <w:lastRenderedPageBreak/>
        <w:t xml:space="preserve">määruse (EL) 2021/1060 (edaspidi </w:t>
      </w:r>
      <w:r w:rsidRPr="00A371B6">
        <w:rPr>
          <w:rFonts w:ascii="Times New Roman" w:hAnsi="Times New Roman" w:cs="Times New Roman"/>
          <w:i/>
          <w:iCs/>
          <w:sz w:val="24"/>
          <w:szCs w:val="24"/>
        </w:rPr>
        <w:t xml:space="preserve">ELi </w:t>
      </w:r>
      <w:proofErr w:type="spellStart"/>
      <w:r w:rsidRPr="00A371B6">
        <w:rPr>
          <w:rFonts w:ascii="Times New Roman" w:hAnsi="Times New Roman" w:cs="Times New Roman"/>
          <w:i/>
          <w:iCs/>
          <w:sz w:val="24"/>
          <w:szCs w:val="24"/>
        </w:rPr>
        <w:t>ühissätete</w:t>
      </w:r>
      <w:proofErr w:type="spellEnd"/>
      <w:r w:rsidRPr="00A371B6">
        <w:rPr>
          <w:rFonts w:ascii="Times New Roman" w:hAnsi="Times New Roman" w:cs="Times New Roman"/>
          <w:i/>
          <w:iCs/>
          <w:sz w:val="24"/>
          <w:szCs w:val="24"/>
        </w:rPr>
        <w:t xml:space="preserve"> määrus</w:t>
      </w:r>
      <w:r w:rsidRPr="00A371B6">
        <w:rPr>
          <w:rFonts w:ascii="Times New Roman" w:hAnsi="Times New Roman" w:cs="Times New Roman"/>
          <w:sz w:val="24"/>
          <w:szCs w:val="24"/>
        </w:rPr>
        <w:t>)</w:t>
      </w:r>
      <w:r w:rsidRPr="00D245B4">
        <w:rPr>
          <w:vertAlign w:val="superscript"/>
        </w:rPr>
        <w:footnoteReference w:id="4"/>
      </w:r>
      <w:r w:rsidRPr="00A371B6">
        <w:rPr>
          <w:rFonts w:ascii="Times New Roman" w:hAnsi="Times New Roman" w:cs="Times New Roman"/>
          <w:sz w:val="24"/>
          <w:szCs w:val="24"/>
        </w:rPr>
        <w:t xml:space="preserve"> artiklis 9 sätestatud horisontaalseid põhimõtteid ning lähtuvad põhiõiguste hartast ning arvestavad võrdsete võimaluste põhimõttega sh välditakse diskmineerimist ja tagatakse ligipääsetavus;</w:t>
      </w:r>
    </w:p>
    <w:p w14:paraId="7991EB88" w14:textId="77777777" w:rsidR="00A371B6" w:rsidRDefault="00D245B4" w:rsidP="00A371B6">
      <w:pPr>
        <w:pStyle w:val="ListParagraph"/>
        <w:numPr>
          <w:ilvl w:val="0"/>
          <w:numId w:val="5"/>
        </w:numPr>
        <w:tabs>
          <w:tab w:val="left" w:pos="7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hanging="175"/>
        <w:jc w:val="both"/>
        <w:rPr>
          <w:rFonts w:ascii="Times New Roman" w:hAnsi="Times New Roman" w:cs="Times New Roman"/>
          <w:sz w:val="24"/>
          <w:szCs w:val="24"/>
        </w:rPr>
      </w:pPr>
      <w:r w:rsidRPr="00A371B6">
        <w:rPr>
          <w:rFonts w:ascii="Times New Roman" w:hAnsi="Times New Roman" w:cs="Times New Roman"/>
          <w:sz w:val="24"/>
          <w:szCs w:val="24"/>
        </w:rPr>
        <w:t>on kooskõlas</w:t>
      </w:r>
      <w:r w:rsidRPr="00D245B4">
        <w:t xml:space="preserve"> </w:t>
      </w:r>
      <w:r w:rsidRPr="00A371B6">
        <w:rPr>
          <w:rFonts w:ascii="Times New Roman" w:hAnsi="Times New Roman" w:cs="Times New Roman"/>
          <w:sz w:val="24"/>
          <w:szCs w:val="24"/>
        </w:rPr>
        <w:t>„ei kahjusta oluliselt“ põhimõttega, millega ei tekitata Euroopa Parlamendi ja nõukogu määruse (EL) 2020/852</w:t>
      </w:r>
      <w:r w:rsidRPr="00D245B4">
        <w:rPr>
          <w:vertAlign w:val="superscript"/>
        </w:rPr>
        <w:footnoteReference w:id="5"/>
      </w:r>
      <w:r w:rsidRPr="00A371B6">
        <w:rPr>
          <w:rFonts w:ascii="Times New Roman" w:hAnsi="Times New Roman" w:cs="Times New Roman"/>
          <w:sz w:val="24"/>
          <w:szCs w:val="24"/>
        </w:rPr>
        <w:t xml:space="preserve"> artiklis 17 nimetatud olulist kahju ühelegi artiklis 9 nimetatud keskkonnaeesmärgile;</w:t>
      </w:r>
    </w:p>
    <w:p w14:paraId="0F0E8D2B" w14:textId="25A30209" w:rsidR="00D245B4" w:rsidRPr="00A371B6" w:rsidRDefault="00D245B4" w:rsidP="00143205">
      <w:pPr>
        <w:pStyle w:val="ListParagraph"/>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hanging="153"/>
        <w:jc w:val="both"/>
        <w:rPr>
          <w:rFonts w:ascii="Times New Roman" w:hAnsi="Times New Roman" w:cs="Times New Roman"/>
          <w:sz w:val="24"/>
          <w:szCs w:val="24"/>
        </w:rPr>
      </w:pPr>
      <w:r w:rsidRPr="00A371B6">
        <w:rPr>
          <w:rFonts w:ascii="Times New Roman" w:hAnsi="Times New Roman" w:cs="Times New Roman"/>
          <w:sz w:val="24"/>
          <w:szCs w:val="24"/>
        </w:rPr>
        <w:t>on vastavuses BMVI rakenduskava horisontaalsete tingimustega.</w:t>
      </w:r>
    </w:p>
    <w:p w14:paraId="3C4A65F7" w14:textId="77777777" w:rsidR="00D245B4" w:rsidRPr="00D245B4" w:rsidRDefault="00D245B4" w:rsidP="00D2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p>
    <w:p w14:paraId="0D36892E" w14:textId="6EBBED65" w:rsidR="00D245B4" w:rsidRPr="00D245B4" w:rsidRDefault="00D245B4" w:rsidP="008B2253">
      <w:pPr>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D245B4">
        <w:rPr>
          <w:rFonts w:ascii="Times New Roman" w:hAnsi="Times New Roman" w:cs="Times New Roman"/>
          <w:sz w:val="24"/>
          <w:szCs w:val="24"/>
        </w:rPr>
        <w:t>TATi</w:t>
      </w:r>
      <w:proofErr w:type="spellEnd"/>
      <w:r w:rsidRPr="00D245B4">
        <w:rPr>
          <w:rFonts w:ascii="Times New Roman" w:hAnsi="Times New Roman" w:cs="Times New Roman"/>
          <w:sz w:val="24"/>
          <w:szCs w:val="24"/>
        </w:rPr>
        <w:t xml:space="preserve"> </w:t>
      </w:r>
      <w:ins w:id="49" w:author="Aivi Kuivonen" w:date="2025-09-15T14:22:00Z" w16du:dateUtc="2025-09-15T11:22:00Z">
        <w:r w:rsidR="00AC3097">
          <w:rPr>
            <w:rFonts w:ascii="Times New Roman" w:hAnsi="Times New Roman" w:cs="Times New Roman"/>
            <w:sz w:val="24"/>
            <w:szCs w:val="24"/>
          </w:rPr>
          <w:t>l</w:t>
        </w:r>
      </w:ins>
      <w:del w:id="50" w:author="Aivi Kuivonen" w:date="2025-09-15T14:22:00Z" w16du:dateUtc="2025-09-15T11:22:00Z">
        <w:r w:rsidRPr="00D245B4" w:rsidDel="00AC3097">
          <w:rPr>
            <w:rFonts w:ascii="Times New Roman" w:hAnsi="Times New Roman" w:cs="Times New Roman"/>
            <w:sz w:val="24"/>
            <w:szCs w:val="24"/>
          </w:rPr>
          <w:delText>projektide sihtrühm on kogu Eesti avalikkus. L</w:delText>
        </w:r>
      </w:del>
      <w:r w:rsidRPr="00D245B4">
        <w:rPr>
          <w:rFonts w:ascii="Times New Roman" w:hAnsi="Times New Roman" w:cs="Times New Roman"/>
          <w:sz w:val="24"/>
          <w:szCs w:val="24"/>
        </w:rPr>
        <w:t>aiem sihtrühm on kolmandate viisanõudega riikide kodanikud, kellele muutub viisa taotlemine mugavamaks ja kiiremaks</w:t>
      </w:r>
      <w:ins w:id="51" w:author="Aivi Kuivonen" w:date="2025-09-15T14:24:00Z" w16du:dateUtc="2025-09-15T11:24:00Z">
        <w:r w:rsidR="00AC3097">
          <w:rPr>
            <w:rFonts w:ascii="Times New Roman" w:hAnsi="Times New Roman" w:cs="Times New Roman"/>
            <w:sz w:val="24"/>
            <w:szCs w:val="24"/>
          </w:rPr>
          <w:t xml:space="preserve"> ning kogu Ees</w:t>
        </w:r>
      </w:ins>
      <w:ins w:id="52" w:author="Aivi Kuivonen" w:date="2025-09-15T14:25:00Z" w16du:dateUtc="2025-09-15T11:25:00Z">
        <w:r w:rsidR="00AC3097">
          <w:rPr>
            <w:rFonts w:ascii="Times New Roman" w:hAnsi="Times New Roman" w:cs="Times New Roman"/>
            <w:sz w:val="24"/>
            <w:szCs w:val="24"/>
          </w:rPr>
          <w:t>ti</w:t>
        </w:r>
      </w:ins>
      <w:ins w:id="53" w:author="Aivi Kuivonen" w:date="2025-09-15T14:24:00Z" w16du:dateUtc="2025-09-15T11:24:00Z">
        <w:r w:rsidR="00AC3097">
          <w:rPr>
            <w:rFonts w:ascii="Times New Roman" w:hAnsi="Times New Roman" w:cs="Times New Roman"/>
            <w:sz w:val="24"/>
            <w:szCs w:val="24"/>
          </w:rPr>
          <w:t xml:space="preserve"> avalikkus, kellele on tagatud turvalisem ühiskond, kuna viisataotleja</w:t>
        </w:r>
      </w:ins>
      <w:ins w:id="54" w:author="Aivi Kuivonen" w:date="2025-09-15T14:25:00Z" w16du:dateUtc="2025-09-15T11:25:00Z">
        <w:r w:rsidR="00AC3097">
          <w:rPr>
            <w:rFonts w:ascii="Times New Roman" w:hAnsi="Times New Roman" w:cs="Times New Roman"/>
            <w:sz w:val="24"/>
            <w:szCs w:val="24"/>
          </w:rPr>
          <w:t>d on läbinud nõuetele vastavuse kontrolli</w:t>
        </w:r>
      </w:ins>
      <w:r w:rsidRPr="00D245B4">
        <w:rPr>
          <w:rFonts w:ascii="Times New Roman" w:hAnsi="Times New Roman" w:cs="Times New Roman"/>
          <w:sz w:val="24"/>
          <w:szCs w:val="24"/>
        </w:rPr>
        <w:t>.</w:t>
      </w:r>
      <w:ins w:id="55" w:author="Aivi Kuivonen" w:date="2025-09-29T10:02:00Z" w16du:dateUtc="2025-09-29T07:02:00Z">
        <w:r w:rsidR="0025680C">
          <w:rPr>
            <w:rFonts w:ascii="Times New Roman" w:hAnsi="Times New Roman" w:cs="Times New Roman"/>
            <w:sz w:val="24"/>
            <w:szCs w:val="24"/>
          </w:rPr>
          <w:t xml:space="preserve"> </w:t>
        </w:r>
        <w:r w:rsidR="0025680C" w:rsidRPr="0025680C">
          <w:rPr>
            <w:rFonts w:ascii="Times New Roman" w:hAnsi="Times New Roman" w:cs="Times New Roman"/>
            <w:i/>
            <w:iCs/>
            <w:sz w:val="24"/>
            <w:szCs w:val="24"/>
          </w:rPr>
          <w:t>(muudetud siseministri … kk nr …)</w:t>
        </w:r>
      </w:ins>
    </w:p>
    <w:p w14:paraId="00395207" w14:textId="77777777" w:rsidR="00D245B4" w:rsidRPr="00D245B4" w:rsidRDefault="00D245B4" w:rsidP="00D2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
    <w:p w14:paraId="320C7F61" w14:textId="77777777" w:rsidR="00D245B4" w:rsidRPr="00D245B4" w:rsidRDefault="00D245B4" w:rsidP="008B2253">
      <w:pPr>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D245B4">
        <w:rPr>
          <w:rFonts w:ascii="Times New Roman" w:hAnsi="Times New Roman" w:cs="Times New Roman"/>
          <w:sz w:val="24"/>
          <w:szCs w:val="24"/>
        </w:rPr>
        <w:t>TATi</w:t>
      </w:r>
      <w:proofErr w:type="spellEnd"/>
      <w:r w:rsidRPr="00D245B4">
        <w:rPr>
          <w:rFonts w:ascii="Times New Roman" w:hAnsi="Times New Roman" w:cs="Times New Roman"/>
          <w:sz w:val="24"/>
          <w:szCs w:val="24"/>
        </w:rPr>
        <w:t xml:space="preserve"> projektide mõju ja ulatus on üleriigiline.</w:t>
      </w:r>
      <w:r w:rsidRPr="00D245B4">
        <w:t xml:space="preserve"> </w:t>
      </w:r>
    </w:p>
    <w:p w14:paraId="247F85DB" w14:textId="77777777" w:rsidR="00D245B4" w:rsidRPr="00D245B4" w:rsidRDefault="00D245B4" w:rsidP="00D245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
    <w:p w14:paraId="48324013" w14:textId="599A2B87" w:rsidR="00D245B4" w:rsidRPr="00D245B4" w:rsidRDefault="00D245B4" w:rsidP="008B2253">
      <w:pPr>
        <w:numPr>
          <w:ilvl w:val="1"/>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proofErr w:type="spellStart"/>
      <w:r w:rsidRPr="00D245B4">
        <w:rPr>
          <w:rFonts w:ascii="Times New Roman" w:hAnsi="Times New Roman" w:cs="Times New Roman"/>
          <w:sz w:val="24"/>
          <w:szCs w:val="24"/>
        </w:rPr>
        <w:t>TATi</w:t>
      </w:r>
      <w:proofErr w:type="spellEnd"/>
      <w:r w:rsidRPr="00D245B4">
        <w:rPr>
          <w:rFonts w:ascii="Times New Roman" w:hAnsi="Times New Roman" w:cs="Times New Roman"/>
          <w:sz w:val="24"/>
          <w:szCs w:val="24"/>
        </w:rPr>
        <w:t xml:space="preserve"> eesmärgid saavutatakse alljärgnevate toetatavate projektide elluviimise tulemusel:</w:t>
      </w:r>
    </w:p>
    <w:p w14:paraId="4AD0F464" w14:textId="26294041" w:rsidR="00D245B4" w:rsidRPr="0015284B" w:rsidDel="0015284B" w:rsidRDefault="00D245B4" w:rsidP="0015284B">
      <w:pPr>
        <w:pStyle w:val="ListParagraph"/>
        <w:numPr>
          <w:ilvl w:val="2"/>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56" w:author="Aivi Kuivonen" w:date="2025-09-29T10:21:00Z" w16du:dateUtc="2025-09-29T07:21:00Z"/>
          <w:rFonts w:ascii="Times New Roman" w:hAnsi="Times New Roman" w:cs="Times New Roman"/>
          <w:b/>
          <w:bCs/>
          <w:sz w:val="24"/>
          <w:szCs w:val="24"/>
        </w:rPr>
      </w:pPr>
      <w:del w:id="57" w:author="Aivi Kuivonen" w:date="2025-09-29T10:21:00Z" w16du:dateUtc="2025-09-29T07:21:00Z">
        <w:r w:rsidRPr="0015284B" w:rsidDel="0015284B">
          <w:rPr>
            <w:rFonts w:ascii="Times New Roman" w:hAnsi="Times New Roman" w:cs="Times New Roman"/>
            <w:b/>
            <w:bCs/>
            <w:sz w:val="24"/>
            <w:szCs w:val="24"/>
          </w:rPr>
          <w:delText>Euroopa Liidu ühtne e-viisa ja e-taotluskeskkonna rakendamine</w:delText>
        </w:r>
      </w:del>
    </w:p>
    <w:p w14:paraId="17126A6E" w14:textId="7766460A" w:rsidR="0015284B" w:rsidDel="0015284B" w:rsidRDefault="00D245B4" w:rsidP="008B2253">
      <w:pPr>
        <w:numPr>
          <w:ilvl w:val="2"/>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del w:id="58" w:author="Aivi Kuivonen" w:date="2025-09-29T10:21:00Z" w16du:dateUtc="2025-09-29T07:21:00Z"/>
          <w:rFonts w:ascii="Times New Roman" w:hAnsi="Times New Roman" w:cs="Times New Roman"/>
          <w:sz w:val="24"/>
          <w:szCs w:val="24"/>
        </w:rPr>
      </w:pPr>
      <w:del w:id="59" w:author="Aivi Kuivonen" w:date="2025-09-29T10:21:00Z" w16du:dateUtc="2025-09-29T07:21:00Z">
        <w:r w:rsidRPr="00D245B4" w:rsidDel="0015284B">
          <w:rPr>
            <w:rFonts w:ascii="Times New Roman" w:hAnsi="Times New Roman" w:cs="Times New Roman"/>
            <w:b/>
            <w:bCs/>
            <w:i/>
            <w:iCs/>
            <w:sz w:val="24"/>
            <w:szCs w:val="24"/>
          </w:rPr>
          <w:delText>Projekti eesmärk ja sisu</w:delText>
        </w:r>
        <w:r w:rsidRPr="00D245B4" w:rsidDel="0015284B">
          <w:rPr>
            <w:rFonts w:ascii="Times New Roman" w:hAnsi="Times New Roman" w:cs="Times New Roman"/>
            <w:sz w:val="24"/>
            <w:szCs w:val="24"/>
          </w:rPr>
          <w:delText>: Euroopa Liidu otsekohalduva muudatuse</w:delText>
        </w:r>
        <w:r w:rsidRPr="00D245B4" w:rsidDel="0015284B">
          <w:rPr>
            <w:rFonts w:ascii="Times New Roman" w:hAnsi="Times New Roman" w:cs="Times New Roman"/>
            <w:sz w:val="18"/>
            <w:szCs w:val="18"/>
            <w:vertAlign w:val="superscript"/>
          </w:rPr>
          <w:footnoteReference w:id="6"/>
        </w:r>
        <w:r w:rsidRPr="00D245B4" w:rsidDel="0015284B">
          <w:rPr>
            <w:rFonts w:ascii="Times New Roman" w:hAnsi="Times New Roman" w:cs="Times New Roman"/>
            <w:sz w:val="24"/>
            <w:szCs w:val="24"/>
          </w:rPr>
          <w:delText xml:space="preserve"> arendamine siseriiklikusse viisaregistrisse, millega digitaliseeritakse viisamenetlus. Viisamenetluses e-taotlemise toimimine, sh Schengeni ühtse viisaportaaliga liidestus, on tagatud. Projekti raames teostatakse ELi otsekohalduvast nõudest tulenevate arendustööde teostamine elektroonse viisataotlemise valdkonnas (sh Schengeni ühtse e-taotluskeskkonna rakendamine).</w:delText>
        </w:r>
      </w:del>
    </w:p>
    <w:p w14:paraId="22E883A6" w14:textId="2B1FAD1B" w:rsidR="00D245B4" w:rsidRPr="0015284B" w:rsidDel="0015284B" w:rsidRDefault="00D245B4" w:rsidP="0015284B">
      <w:pPr>
        <w:pStyle w:val="ListParagraph"/>
        <w:numPr>
          <w:ilvl w:val="2"/>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62" w:author="Aivi Kuivonen" w:date="2025-09-29T10:21:00Z" w16du:dateUtc="2025-09-29T07:21:00Z"/>
          <w:rFonts w:ascii="Times New Roman" w:hAnsi="Times New Roman" w:cs="Times New Roman"/>
          <w:sz w:val="24"/>
          <w:szCs w:val="24"/>
        </w:rPr>
      </w:pPr>
      <w:del w:id="63" w:author="Aivi Kuivonen" w:date="2025-09-29T10:21:00Z" w16du:dateUtc="2025-09-29T07:21:00Z">
        <w:r w:rsidRPr="0015284B" w:rsidDel="0015284B">
          <w:rPr>
            <w:rFonts w:ascii="Times New Roman" w:hAnsi="Times New Roman" w:cs="Times New Roman"/>
            <w:b/>
            <w:bCs/>
            <w:i/>
            <w:iCs/>
            <w:sz w:val="24"/>
            <w:szCs w:val="24"/>
          </w:rPr>
          <w:delText>Projekti abikõlblikkuse periood</w:delText>
        </w:r>
        <w:r w:rsidRPr="0015284B" w:rsidDel="0015284B">
          <w:rPr>
            <w:rFonts w:ascii="Times New Roman" w:hAnsi="Times New Roman" w:cs="Times New Roman"/>
            <w:sz w:val="24"/>
            <w:szCs w:val="24"/>
          </w:rPr>
          <w:delText xml:space="preserve">: 01.01.2026–31.12.2026 </w:delText>
        </w:r>
      </w:del>
    </w:p>
    <w:p w14:paraId="4D0F4DC5" w14:textId="3466AE19" w:rsidR="00D245B4" w:rsidRPr="0015284B" w:rsidDel="0015284B" w:rsidRDefault="00D245B4" w:rsidP="0015284B">
      <w:pPr>
        <w:pStyle w:val="ListParagraph"/>
        <w:numPr>
          <w:ilvl w:val="2"/>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del w:id="64" w:author="Aivi Kuivonen" w:date="2025-09-29T10:21:00Z" w16du:dateUtc="2025-09-29T07:21:00Z"/>
          <w:rFonts w:ascii="Times New Roman" w:hAnsi="Times New Roman" w:cs="Times New Roman"/>
          <w:sz w:val="24"/>
          <w:szCs w:val="24"/>
        </w:rPr>
      </w:pPr>
      <w:del w:id="65" w:author="Aivi Kuivonen" w:date="2025-09-29T10:21:00Z" w16du:dateUtc="2025-09-29T07:21:00Z">
        <w:r w:rsidRPr="0015284B" w:rsidDel="0015284B">
          <w:rPr>
            <w:rFonts w:ascii="Times New Roman" w:hAnsi="Times New Roman" w:cs="Times New Roman"/>
            <w:b/>
            <w:bCs/>
            <w:i/>
            <w:iCs/>
            <w:sz w:val="24"/>
            <w:szCs w:val="24"/>
          </w:rPr>
          <w:delText>Projekti elluviija</w:delText>
        </w:r>
        <w:r w:rsidRPr="0015284B" w:rsidDel="0015284B">
          <w:rPr>
            <w:rFonts w:ascii="Times New Roman" w:hAnsi="Times New Roman" w:cs="Times New Roman"/>
            <w:sz w:val="24"/>
            <w:szCs w:val="24"/>
          </w:rPr>
          <w:delText xml:space="preserve">: </w:delText>
        </w:r>
        <w:r w:rsidR="00BD77B7" w:rsidRPr="0015284B" w:rsidDel="0015284B">
          <w:rPr>
            <w:rFonts w:ascii="Times New Roman" w:hAnsi="Times New Roman" w:cs="Times New Roman"/>
            <w:sz w:val="24"/>
            <w:szCs w:val="24"/>
          </w:rPr>
          <w:delText xml:space="preserve">Politsei- ja Piirivalveamet (edaspidi </w:delText>
        </w:r>
        <w:r w:rsidRPr="0015284B" w:rsidDel="0015284B">
          <w:rPr>
            <w:rFonts w:ascii="Times New Roman" w:hAnsi="Times New Roman" w:cs="Times New Roman"/>
            <w:i/>
            <w:iCs/>
            <w:sz w:val="24"/>
            <w:szCs w:val="24"/>
          </w:rPr>
          <w:delText>PPA</w:delText>
        </w:r>
        <w:r w:rsidR="00BD77B7" w:rsidRPr="0015284B" w:rsidDel="0015284B">
          <w:rPr>
            <w:rFonts w:ascii="Times New Roman" w:hAnsi="Times New Roman" w:cs="Times New Roman"/>
            <w:sz w:val="24"/>
            <w:szCs w:val="24"/>
          </w:rPr>
          <w:delText>)</w:delText>
        </w:r>
      </w:del>
    </w:p>
    <w:p w14:paraId="2DA9BAD8" w14:textId="09AC1A99" w:rsidR="0015284B" w:rsidRPr="0015284B" w:rsidRDefault="00D245B4" w:rsidP="0015284B">
      <w:pPr>
        <w:pStyle w:val="ListParagraph"/>
        <w:numPr>
          <w:ilvl w:val="3"/>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del w:id="66" w:author="Aivi Kuivonen" w:date="2025-09-29T10:21:00Z" w16du:dateUtc="2025-09-29T07:21:00Z">
        <w:r w:rsidRPr="0015284B" w:rsidDel="0015284B">
          <w:rPr>
            <w:rFonts w:ascii="Times New Roman" w:hAnsi="Times New Roman" w:cs="Times New Roman"/>
            <w:b/>
            <w:bCs/>
            <w:i/>
            <w:iCs/>
            <w:sz w:val="24"/>
            <w:szCs w:val="24"/>
          </w:rPr>
          <w:delText>Projekti sihtrühm</w:delText>
        </w:r>
        <w:r w:rsidRPr="0015284B" w:rsidDel="0015284B">
          <w:rPr>
            <w:rFonts w:ascii="Times New Roman" w:hAnsi="Times New Roman" w:cs="Times New Roman"/>
            <w:sz w:val="24"/>
            <w:szCs w:val="24"/>
          </w:rPr>
          <w:delText xml:space="preserve">: PPA ja </w:delText>
        </w:r>
        <w:r w:rsidR="00BD77B7" w:rsidRPr="0015284B" w:rsidDel="0015284B">
          <w:rPr>
            <w:rFonts w:ascii="Times New Roman" w:hAnsi="Times New Roman" w:cs="Times New Roman"/>
            <w:sz w:val="24"/>
            <w:szCs w:val="24"/>
          </w:rPr>
          <w:delText xml:space="preserve">Siseministeeriumi infotehnoloogia- ja arenduskeskus (edaspidi </w:delText>
        </w:r>
        <w:r w:rsidRPr="0015284B" w:rsidDel="0015284B">
          <w:rPr>
            <w:rFonts w:ascii="Times New Roman" w:hAnsi="Times New Roman" w:cs="Times New Roman"/>
            <w:i/>
            <w:iCs/>
            <w:sz w:val="24"/>
            <w:szCs w:val="24"/>
          </w:rPr>
          <w:delText>SMIT</w:delText>
        </w:r>
        <w:r w:rsidR="00BD77B7" w:rsidRPr="0015284B" w:rsidDel="0015284B">
          <w:rPr>
            <w:rFonts w:ascii="Times New Roman" w:hAnsi="Times New Roman" w:cs="Times New Roman"/>
            <w:sz w:val="24"/>
            <w:szCs w:val="24"/>
          </w:rPr>
          <w:delText>)</w:delText>
        </w:r>
      </w:del>
      <w:ins w:id="67" w:author="Aivi Kuivonen" w:date="2025-09-15T12:07:00Z" w16du:dateUtc="2025-09-15T09:07:00Z">
        <w:r w:rsidR="00CD679E" w:rsidRPr="0015284B">
          <w:rPr>
            <w:rFonts w:ascii="Times New Roman" w:hAnsi="Times New Roman" w:cs="Times New Roman"/>
            <w:sz w:val="24"/>
            <w:szCs w:val="24"/>
          </w:rPr>
          <w:t xml:space="preserve"> </w:t>
        </w:r>
        <w:r w:rsidR="00CD679E" w:rsidRPr="0015284B">
          <w:rPr>
            <w:rFonts w:ascii="Times New Roman" w:hAnsi="Times New Roman" w:cs="Times New Roman"/>
            <w:i/>
            <w:iCs/>
            <w:sz w:val="24"/>
            <w:szCs w:val="24"/>
          </w:rPr>
          <w:t>(kustutatud siseministri …kk nr …)</w:t>
        </w:r>
      </w:ins>
    </w:p>
    <w:p w14:paraId="2230B0C5" w14:textId="77777777" w:rsidR="0015284B" w:rsidRPr="0015284B" w:rsidRDefault="0015284B" w:rsidP="0015284B">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14:paraId="57F3A032" w14:textId="14DD0EF7" w:rsidR="00D245B4" w:rsidRPr="0015284B" w:rsidRDefault="00D245B4" w:rsidP="0015284B">
      <w:pPr>
        <w:pStyle w:val="ListParagraph"/>
        <w:numPr>
          <w:ilvl w:val="2"/>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5284B">
        <w:rPr>
          <w:rFonts w:ascii="Times New Roman" w:hAnsi="Times New Roman" w:cs="Times New Roman"/>
          <w:b/>
          <w:bCs/>
          <w:sz w:val="24"/>
          <w:szCs w:val="24"/>
        </w:rPr>
        <w:t xml:space="preserve">Viisaregistri 2.0 II etapi arendused </w:t>
      </w:r>
    </w:p>
    <w:p w14:paraId="3855954D" w14:textId="77777777" w:rsidR="00D245B4" w:rsidRPr="0015284B" w:rsidRDefault="00D245B4" w:rsidP="0015284B">
      <w:pPr>
        <w:pStyle w:val="ListParagraph"/>
        <w:numPr>
          <w:ilvl w:val="3"/>
          <w:numId w:val="12"/>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5284B">
        <w:rPr>
          <w:rFonts w:ascii="Times New Roman" w:hAnsi="Times New Roman" w:cs="Times New Roman"/>
          <w:b/>
          <w:bCs/>
          <w:i/>
          <w:iCs/>
          <w:sz w:val="24"/>
          <w:szCs w:val="24"/>
        </w:rPr>
        <w:t>Projekti eesmärk ja sisu</w:t>
      </w:r>
      <w:r w:rsidRPr="0015284B">
        <w:rPr>
          <w:rFonts w:ascii="Times New Roman" w:hAnsi="Times New Roman" w:cs="Times New Roman"/>
          <w:i/>
          <w:iCs/>
          <w:sz w:val="24"/>
          <w:szCs w:val="24"/>
        </w:rPr>
        <w:t>:</w:t>
      </w:r>
      <w:r w:rsidRPr="0015284B">
        <w:rPr>
          <w:rFonts w:ascii="Times New Roman" w:hAnsi="Times New Roman" w:cs="Times New Roman"/>
          <w:sz w:val="24"/>
          <w:szCs w:val="24"/>
        </w:rPr>
        <w:t xml:space="preserve"> Viisaregistri järkjärgulise uuendamise II etapi arendustööde teostamine. Projekti raames viiakse uude viisaregistrisse üle viibimisaja pikendamise, viisade kehtetuks tunnistamise/tühistamise, viisakleebise trükkimise funktsionaalsus, samuti vajalikud tugifunktsionaalsused ja andmevahetus Viisainfosüsteemiga/ELi tasemel koostalitlusvõime.</w:t>
      </w:r>
    </w:p>
    <w:p w14:paraId="464D7D78" w14:textId="5590BD6D" w:rsidR="00D245B4" w:rsidRPr="002E294F" w:rsidRDefault="00D245B4" w:rsidP="002E294F">
      <w:pPr>
        <w:pStyle w:val="ListParagraph"/>
        <w:numPr>
          <w:ilvl w:val="3"/>
          <w:numId w:val="8"/>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E294F">
        <w:rPr>
          <w:rFonts w:ascii="Times New Roman" w:hAnsi="Times New Roman" w:cs="Times New Roman"/>
          <w:b/>
          <w:bCs/>
          <w:i/>
          <w:iCs/>
          <w:sz w:val="24"/>
          <w:szCs w:val="24"/>
        </w:rPr>
        <w:t>Projekti abikõlblikkuse periood:</w:t>
      </w:r>
      <w:r w:rsidRPr="002E294F">
        <w:rPr>
          <w:rFonts w:ascii="Times New Roman" w:hAnsi="Times New Roman" w:cs="Times New Roman"/>
          <w:sz w:val="24"/>
          <w:szCs w:val="24"/>
        </w:rPr>
        <w:t xml:space="preserve"> 01.01.2023–</w:t>
      </w:r>
      <w:r w:rsidR="001538BE" w:rsidRPr="002E294F">
        <w:rPr>
          <w:rFonts w:ascii="Times New Roman" w:hAnsi="Times New Roman" w:cs="Times New Roman"/>
          <w:sz w:val="24"/>
          <w:szCs w:val="24"/>
        </w:rPr>
        <w:t>31.10.2025</w:t>
      </w:r>
      <w:r w:rsidRPr="002E294F">
        <w:rPr>
          <w:rFonts w:ascii="Times New Roman" w:hAnsi="Times New Roman" w:cs="Times New Roman"/>
          <w:sz w:val="24"/>
          <w:szCs w:val="24"/>
        </w:rPr>
        <w:t xml:space="preserve"> </w:t>
      </w:r>
      <w:r w:rsidR="0075134B" w:rsidRPr="002E294F">
        <w:rPr>
          <w:rFonts w:ascii="Times New Roman" w:hAnsi="Times New Roman" w:cs="Times New Roman"/>
          <w:i/>
          <w:iCs/>
          <w:sz w:val="24"/>
          <w:szCs w:val="24"/>
        </w:rPr>
        <w:t xml:space="preserve">(muudetud siseministri </w:t>
      </w:r>
      <w:r w:rsidR="00CD679E" w:rsidRPr="002E294F">
        <w:rPr>
          <w:rFonts w:ascii="Times New Roman" w:hAnsi="Times New Roman" w:cs="Times New Roman"/>
          <w:i/>
          <w:iCs/>
          <w:sz w:val="24"/>
          <w:szCs w:val="24"/>
        </w:rPr>
        <w:t>02.06.2025</w:t>
      </w:r>
      <w:r w:rsidR="0075134B" w:rsidRPr="002E294F">
        <w:rPr>
          <w:rFonts w:ascii="Times New Roman" w:hAnsi="Times New Roman" w:cs="Times New Roman"/>
          <w:i/>
          <w:iCs/>
          <w:sz w:val="24"/>
          <w:szCs w:val="24"/>
        </w:rPr>
        <w:t xml:space="preserve"> kk nr</w:t>
      </w:r>
      <w:r w:rsidR="00CD679E" w:rsidRPr="002E294F">
        <w:rPr>
          <w:rFonts w:ascii="Times New Roman" w:hAnsi="Times New Roman" w:cs="Times New Roman"/>
          <w:i/>
          <w:iCs/>
          <w:sz w:val="24"/>
          <w:szCs w:val="24"/>
        </w:rPr>
        <w:t xml:space="preserve"> 1-3/44</w:t>
      </w:r>
      <w:r w:rsidR="0075134B" w:rsidRPr="002E294F">
        <w:rPr>
          <w:rFonts w:ascii="Times New Roman" w:hAnsi="Times New Roman" w:cs="Times New Roman"/>
          <w:i/>
          <w:iCs/>
          <w:sz w:val="24"/>
          <w:szCs w:val="24"/>
        </w:rPr>
        <w:t>)</w:t>
      </w:r>
    </w:p>
    <w:p w14:paraId="25D33DE9" w14:textId="77777777" w:rsidR="00D245B4" w:rsidRPr="002E294F" w:rsidRDefault="00D245B4" w:rsidP="002E294F">
      <w:pPr>
        <w:pStyle w:val="ListParagraph"/>
        <w:numPr>
          <w:ilvl w:val="3"/>
          <w:numId w:val="9"/>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E294F">
        <w:rPr>
          <w:rFonts w:ascii="Times New Roman" w:hAnsi="Times New Roman" w:cs="Times New Roman"/>
          <w:b/>
          <w:bCs/>
          <w:i/>
          <w:iCs/>
          <w:sz w:val="24"/>
          <w:szCs w:val="24"/>
        </w:rPr>
        <w:t>Projekti elluviija</w:t>
      </w:r>
      <w:r w:rsidRPr="002E294F">
        <w:rPr>
          <w:rFonts w:ascii="Times New Roman" w:hAnsi="Times New Roman" w:cs="Times New Roman"/>
          <w:sz w:val="24"/>
          <w:szCs w:val="24"/>
        </w:rPr>
        <w:t xml:space="preserve">: PPA </w:t>
      </w:r>
    </w:p>
    <w:p w14:paraId="33FADAE7" w14:textId="77777777" w:rsidR="00D245B4" w:rsidRPr="002E294F" w:rsidRDefault="00D245B4" w:rsidP="002E294F">
      <w:pPr>
        <w:pStyle w:val="ListParagraph"/>
        <w:numPr>
          <w:ilvl w:val="3"/>
          <w:numId w:val="10"/>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E294F">
        <w:rPr>
          <w:rFonts w:ascii="Times New Roman" w:hAnsi="Times New Roman" w:cs="Times New Roman"/>
          <w:b/>
          <w:bCs/>
          <w:i/>
          <w:iCs/>
          <w:sz w:val="24"/>
          <w:szCs w:val="24"/>
        </w:rPr>
        <w:t>Projekti sihtrühm</w:t>
      </w:r>
      <w:r w:rsidRPr="002E294F">
        <w:rPr>
          <w:rFonts w:ascii="Times New Roman" w:hAnsi="Times New Roman" w:cs="Times New Roman"/>
          <w:sz w:val="24"/>
          <w:szCs w:val="24"/>
        </w:rPr>
        <w:t>: PPA ja SMIT</w:t>
      </w:r>
    </w:p>
    <w:p w14:paraId="39AC9FCB" w14:textId="77777777" w:rsidR="00D245B4" w:rsidRPr="00D245B4" w:rsidRDefault="00D245B4" w:rsidP="001432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contextualSpacing/>
        <w:jc w:val="both"/>
        <w:rPr>
          <w:rFonts w:ascii="Times New Roman" w:hAnsi="Times New Roman" w:cs="Times New Roman"/>
          <w:sz w:val="24"/>
          <w:szCs w:val="24"/>
        </w:rPr>
      </w:pPr>
    </w:p>
    <w:p w14:paraId="2E7AFA5A" w14:textId="34BF237D" w:rsidR="00D245B4" w:rsidRPr="002E294F" w:rsidRDefault="00D245B4" w:rsidP="002E294F">
      <w:pPr>
        <w:pStyle w:val="ListParagraph"/>
        <w:numPr>
          <w:ilvl w:val="2"/>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b/>
          <w:bCs/>
          <w:sz w:val="24"/>
          <w:szCs w:val="24"/>
        </w:rPr>
      </w:pPr>
      <w:bookmarkStart w:id="68" w:name="_Hlk210034162"/>
      <w:r w:rsidRPr="002E294F">
        <w:rPr>
          <w:rFonts w:ascii="Times New Roman" w:hAnsi="Times New Roman" w:cs="Times New Roman"/>
          <w:b/>
          <w:bCs/>
          <w:sz w:val="24"/>
          <w:szCs w:val="24"/>
        </w:rPr>
        <w:t>V</w:t>
      </w:r>
      <w:ins w:id="69" w:author="Aivi Kuivonen" w:date="2025-09-15T12:09:00Z" w16du:dateUtc="2025-09-15T09:09:00Z">
        <w:r w:rsidR="00CD679E" w:rsidRPr="002E294F">
          <w:rPr>
            <w:rFonts w:ascii="Times New Roman" w:hAnsi="Times New Roman" w:cs="Times New Roman"/>
            <w:b/>
            <w:bCs/>
            <w:sz w:val="24"/>
            <w:szCs w:val="24"/>
          </w:rPr>
          <w:t>iisaregistri ja v</w:t>
        </w:r>
      </w:ins>
      <w:r w:rsidRPr="002E294F">
        <w:rPr>
          <w:rFonts w:ascii="Times New Roman" w:hAnsi="Times New Roman" w:cs="Times New Roman"/>
          <w:b/>
          <w:bCs/>
          <w:sz w:val="24"/>
          <w:szCs w:val="24"/>
        </w:rPr>
        <w:t xml:space="preserve">iisainfosüsteemi (VIS) </w:t>
      </w:r>
      <w:ins w:id="70" w:author="Aivi Kuivonen" w:date="2025-09-15T12:09:00Z" w16du:dateUtc="2025-09-15T09:09:00Z">
        <w:r w:rsidR="00CD679E" w:rsidRPr="002E294F">
          <w:rPr>
            <w:rFonts w:ascii="Times New Roman" w:hAnsi="Times New Roman" w:cs="Times New Roman"/>
            <w:b/>
            <w:bCs/>
            <w:sz w:val="24"/>
            <w:szCs w:val="24"/>
          </w:rPr>
          <w:t xml:space="preserve">arendused </w:t>
        </w:r>
      </w:ins>
      <w:del w:id="71" w:author="Aivi Kuivonen" w:date="2025-09-15T12:09:00Z" w16du:dateUtc="2025-09-15T09:09:00Z">
        <w:r w:rsidRPr="002E294F" w:rsidDel="00CD679E">
          <w:rPr>
            <w:rFonts w:ascii="Times New Roman" w:hAnsi="Times New Roman" w:cs="Times New Roman"/>
            <w:b/>
            <w:bCs/>
            <w:sz w:val="24"/>
            <w:szCs w:val="24"/>
          </w:rPr>
          <w:delText>määruse</w:delText>
        </w:r>
        <w:r w:rsidRPr="00D245B4" w:rsidDel="00CD679E">
          <w:rPr>
            <w:vertAlign w:val="superscript"/>
          </w:rPr>
          <w:footnoteReference w:id="7"/>
        </w:r>
        <w:r w:rsidRPr="002E294F" w:rsidDel="00CD679E">
          <w:rPr>
            <w:rFonts w:ascii="Times New Roman" w:hAnsi="Times New Roman" w:cs="Times New Roman"/>
            <w:b/>
            <w:bCs/>
            <w:sz w:val="24"/>
            <w:szCs w:val="24"/>
          </w:rPr>
          <w:delText xml:space="preserve"> muudatuste rakendamine riiklikus viisaregistris</w:delText>
        </w:r>
      </w:del>
    </w:p>
    <w:p w14:paraId="3EE30CBD" w14:textId="320F5271" w:rsidR="00D245B4" w:rsidRPr="0015284B" w:rsidRDefault="00D245B4" w:rsidP="0015284B">
      <w:pPr>
        <w:pStyle w:val="ListParagraph"/>
        <w:numPr>
          <w:ilvl w:val="3"/>
          <w:numId w:val="1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sidRPr="0015284B">
        <w:rPr>
          <w:rFonts w:ascii="Times New Roman" w:hAnsi="Times New Roman" w:cs="Times New Roman"/>
          <w:b/>
          <w:bCs/>
          <w:i/>
          <w:iCs/>
          <w:sz w:val="24"/>
          <w:szCs w:val="24"/>
        </w:rPr>
        <w:t>Projekti eesmärk ja sisu:</w:t>
      </w:r>
      <w:r w:rsidRPr="0015284B">
        <w:rPr>
          <w:rFonts w:ascii="Times New Roman" w:hAnsi="Times New Roman" w:cs="Times New Roman"/>
          <w:sz w:val="24"/>
          <w:szCs w:val="24"/>
        </w:rPr>
        <w:t xml:space="preserve"> ELi</w:t>
      </w:r>
      <w:ins w:id="73" w:author="Aivi Kuivonen" w:date="2025-09-15T13:34:00Z" w16du:dateUtc="2025-09-15T10:34:00Z">
        <w:r w:rsidR="00CE0F1D" w:rsidRPr="0015284B">
          <w:rPr>
            <w:rFonts w:ascii="Times New Roman" w:hAnsi="Times New Roman" w:cs="Times New Roman"/>
            <w:sz w:val="24"/>
            <w:szCs w:val="24"/>
          </w:rPr>
          <w:t>-</w:t>
        </w:r>
      </w:ins>
      <w:del w:id="74" w:author="Aivi Kuivonen" w:date="2025-09-15T13:34:00Z" w16du:dateUtc="2025-09-15T10:34:00Z">
        <w:r w:rsidRPr="0015284B" w:rsidDel="00CE0F1D">
          <w:rPr>
            <w:rFonts w:ascii="Times New Roman" w:hAnsi="Times New Roman" w:cs="Times New Roman"/>
            <w:sz w:val="24"/>
            <w:szCs w:val="24"/>
          </w:rPr>
          <w:delText xml:space="preserve"> </w:delText>
        </w:r>
      </w:del>
      <w:r w:rsidRPr="0015284B">
        <w:rPr>
          <w:rFonts w:ascii="Times New Roman" w:hAnsi="Times New Roman" w:cs="Times New Roman"/>
          <w:sz w:val="24"/>
          <w:szCs w:val="24"/>
        </w:rPr>
        <w:t>üles</w:t>
      </w:r>
      <w:ins w:id="75" w:author="Aivi Kuivonen" w:date="2025-09-15T13:12:00Z" w16du:dateUtc="2025-09-15T10:12:00Z">
        <w:r w:rsidR="005C23F6" w:rsidRPr="0015284B">
          <w:rPr>
            <w:rFonts w:ascii="Times New Roman" w:hAnsi="Times New Roman" w:cs="Times New Roman"/>
            <w:sz w:val="24"/>
            <w:szCs w:val="24"/>
          </w:rPr>
          <w:t>t</w:t>
        </w:r>
      </w:ins>
      <w:r w:rsidRPr="0015284B">
        <w:rPr>
          <w:rFonts w:ascii="Times New Roman" w:hAnsi="Times New Roman" w:cs="Times New Roman"/>
          <w:sz w:val="24"/>
          <w:szCs w:val="24"/>
        </w:rPr>
        <w:t>e otsekohalduva</w:t>
      </w:r>
      <w:ins w:id="76" w:author="Aivi Kuivonen" w:date="2025-09-15T12:11:00Z" w16du:dateUtc="2025-09-15T09:11:00Z">
        <w:r w:rsidR="00CD679E" w:rsidRPr="0015284B">
          <w:rPr>
            <w:rFonts w:ascii="Times New Roman" w:hAnsi="Times New Roman" w:cs="Times New Roman"/>
            <w:sz w:val="24"/>
            <w:szCs w:val="24"/>
          </w:rPr>
          <w:t>te</w:t>
        </w:r>
      </w:ins>
      <w:r w:rsidRPr="0015284B">
        <w:rPr>
          <w:rFonts w:ascii="Times New Roman" w:hAnsi="Times New Roman" w:cs="Times New Roman"/>
          <w:sz w:val="24"/>
          <w:szCs w:val="24"/>
        </w:rPr>
        <w:t xml:space="preserve"> </w:t>
      </w:r>
      <w:ins w:id="77" w:author="Aivi Kuivonen" w:date="2025-09-15T12:11:00Z" w16du:dateUtc="2025-09-15T09:11:00Z">
        <w:r w:rsidR="00CD679E" w:rsidRPr="0015284B">
          <w:rPr>
            <w:rFonts w:ascii="Times New Roman" w:hAnsi="Times New Roman" w:cs="Times New Roman"/>
            <w:sz w:val="24"/>
            <w:szCs w:val="24"/>
          </w:rPr>
          <w:t xml:space="preserve">viisavaldkonna muudatuste ja riigisiseste algatuste </w:t>
        </w:r>
      </w:ins>
      <w:ins w:id="78" w:author="Aivi Kuivonen" w:date="2025-09-15T13:24:00Z" w16du:dateUtc="2025-09-15T10:24:00Z">
        <w:r w:rsidR="00156E7D" w:rsidRPr="0015284B">
          <w:rPr>
            <w:rFonts w:ascii="Times New Roman" w:hAnsi="Times New Roman" w:cs="Times New Roman"/>
            <w:sz w:val="24"/>
            <w:szCs w:val="24"/>
          </w:rPr>
          <w:t xml:space="preserve">etapiviisiline </w:t>
        </w:r>
      </w:ins>
      <w:ins w:id="79" w:author="Aivi Kuivonen" w:date="2025-09-15T12:11:00Z" w16du:dateUtc="2025-09-15T09:11:00Z">
        <w:r w:rsidR="00CD679E" w:rsidRPr="0015284B">
          <w:rPr>
            <w:rFonts w:ascii="Times New Roman" w:hAnsi="Times New Roman" w:cs="Times New Roman"/>
            <w:sz w:val="24"/>
            <w:szCs w:val="24"/>
          </w:rPr>
          <w:t>realiseerimine ning vastava andme</w:t>
        </w:r>
      </w:ins>
      <w:ins w:id="80" w:author="Aivi Kuivonen" w:date="2025-09-15T12:12:00Z" w16du:dateUtc="2025-09-15T09:12:00Z">
        <w:r w:rsidR="00CD679E" w:rsidRPr="0015284B">
          <w:rPr>
            <w:rFonts w:ascii="Times New Roman" w:hAnsi="Times New Roman" w:cs="Times New Roman"/>
            <w:sz w:val="24"/>
            <w:szCs w:val="24"/>
          </w:rPr>
          <w:t>vahetuse</w:t>
        </w:r>
        <w:r w:rsidR="000A0AA0" w:rsidRPr="0015284B">
          <w:rPr>
            <w:rFonts w:ascii="Times New Roman" w:hAnsi="Times New Roman" w:cs="Times New Roman"/>
            <w:sz w:val="24"/>
            <w:szCs w:val="24"/>
          </w:rPr>
          <w:t xml:space="preserve"> loomine. </w:t>
        </w:r>
      </w:ins>
      <w:del w:id="81" w:author="Aivi Kuivonen" w:date="2025-09-15T12:12:00Z" w16du:dateUtc="2025-09-15T09:12:00Z">
        <w:r w:rsidRPr="0015284B" w:rsidDel="000A0AA0">
          <w:rPr>
            <w:rFonts w:ascii="Times New Roman" w:hAnsi="Times New Roman" w:cs="Times New Roman"/>
            <w:sz w:val="24"/>
            <w:szCs w:val="24"/>
          </w:rPr>
          <w:delText xml:space="preserve">VIS määruse rakendamine. </w:delText>
        </w:r>
      </w:del>
      <w:bookmarkStart w:id="82" w:name="_Hlk208831020"/>
      <w:r w:rsidRPr="0015284B">
        <w:rPr>
          <w:rFonts w:ascii="Times New Roman" w:hAnsi="Times New Roman" w:cs="Times New Roman"/>
          <w:sz w:val="24"/>
          <w:szCs w:val="24"/>
        </w:rPr>
        <w:t xml:space="preserve">Projekti raames </w:t>
      </w:r>
      <w:ins w:id="83" w:author="Aivi Kuivonen" w:date="2025-09-15T13:12:00Z" w16du:dateUtc="2025-09-15T10:12:00Z">
        <w:r w:rsidR="005C23F6" w:rsidRPr="0015284B">
          <w:rPr>
            <w:rFonts w:ascii="Times New Roman" w:hAnsi="Times New Roman" w:cs="Times New Roman"/>
            <w:sz w:val="24"/>
            <w:szCs w:val="24"/>
          </w:rPr>
          <w:t>luuakse valmisole</w:t>
        </w:r>
      </w:ins>
      <w:ins w:id="84" w:author="Aivi Kuivonen" w:date="2025-09-15T13:13:00Z" w16du:dateUtc="2025-09-15T10:13:00Z">
        <w:r w:rsidR="005C23F6" w:rsidRPr="0015284B">
          <w:rPr>
            <w:rFonts w:ascii="Times New Roman" w:hAnsi="Times New Roman" w:cs="Times New Roman"/>
            <w:sz w:val="24"/>
            <w:szCs w:val="24"/>
          </w:rPr>
          <w:t xml:space="preserve">k </w:t>
        </w:r>
      </w:ins>
      <w:ins w:id="85" w:author="Aivi Kuivonen" w:date="2025-09-15T13:30:00Z" w16du:dateUtc="2025-09-15T10:30:00Z">
        <w:r w:rsidR="00156E7D" w:rsidRPr="0015284B">
          <w:rPr>
            <w:rFonts w:ascii="Times New Roman" w:hAnsi="Times New Roman" w:cs="Times New Roman"/>
            <w:sz w:val="24"/>
            <w:szCs w:val="24"/>
          </w:rPr>
          <w:t xml:space="preserve">realiseerida </w:t>
        </w:r>
      </w:ins>
      <w:ins w:id="86" w:author="Aivi Kuivonen" w:date="2025-09-15T13:31:00Z" w16du:dateUtc="2025-09-15T10:31:00Z">
        <w:r w:rsidR="00156E7D" w:rsidRPr="0015284B">
          <w:rPr>
            <w:rFonts w:ascii="Times New Roman" w:hAnsi="Times New Roman" w:cs="Times New Roman"/>
            <w:sz w:val="24"/>
            <w:szCs w:val="24"/>
          </w:rPr>
          <w:lastRenderedPageBreak/>
          <w:t xml:space="preserve">viisaregistris </w:t>
        </w:r>
      </w:ins>
      <w:ins w:id="87" w:author="Aivi Kuivonen" w:date="2025-09-15T12:10:00Z" w16du:dateUtc="2025-09-15T09:10:00Z">
        <w:r w:rsidR="00CD679E" w:rsidRPr="0015284B">
          <w:rPr>
            <w:rFonts w:ascii="Times New Roman" w:hAnsi="Times New Roman" w:cs="Times New Roman"/>
            <w:sz w:val="24"/>
            <w:szCs w:val="24"/>
          </w:rPr>
          <w:t>VIS määruse</w:t>
        </w:r>
      </w:ins>
      <w:ins w:id="88" w:author="Aivi Kuivonen" w:date="2025-09-15T14:27:00Z" w16du:dateUtc="2025-09-15T11:27:00Z">
        <w:r w:rsidR="00AC3097">
          <w:rPr>
            <w:rStyle w:val="FootnoteReference"/>
            <w:rFonts w:ascii="Times New Roman" w:hAnsi="Times New Roman" w:cs="Times New Roman"/>
            <w:sz w:val="24"/>
            <w:szCs w:val="24"/>
          </w:rPr>
          <w:footnoteReference w:id="8"/>
        </w:r>
      </w:ins>
      <w:ins w:id="97" w:author="Aivi Kuivonen" w:date="2025-09-15T12:10:00Z" w16du:dateUtc="2025-09-15T09:10:00Z">
        <w:r w:rsidR="00CD679E" w:rsidRPr="0015284B">
          <w:rPr>
            <w:rFonts w:ascii="Times New Roman" w:hAnsi="Times New Roman" w:cs="Times New Roman"/>
            <w:sz w:val="24"/>
            <w:szCs w:val="24"/>
          </w:rPr>
          <w:t xml:space="preserve"> </w:t>
        </w:r>
      </w:ins>
      <w:ins w:id="98" w:author="Aivi Kuivonen" w:date="2025-09-15T13:30:00Z" w16du:dateUtc="2025-09-15T10:30:00Z">
        <w:r w:rsidR="00156E7D" w:rsidRPr="0015284B">
          <w:rPr>
            <w:rFonts w:ascii="Times New Roman" w:hAnsi="Times New Roman" w:cs="Times New Roman"/>
            <w:sz w:val="24"/>
            <w:szCs w:val="24"/>
          </w:rPr>
          <w:t xml:space="preserve">ja </w:t>
        </w:r>
      </w:ins>
      <w:ins w:id="99" w:author="Aivi Kuivonen" w:date="2025-09-15T13:29:00Z" w16du:dateUtc="2025-09-15T10:29:00Z">
        <w:r w:rsidR="00156E7D" w:rsidRPr="0015284B">
          <w:rPr>
            <w:rFonts w:ascii="Times New Roman" w:hAnsi="Times New Roman" w:cs="Times New Roman"/>
            <w:sz w:val="24"/>
            <w:szCs w:val="24"/>
          </w:rPr>
          <w:t>ELi üht</w:t>
        </w:r>
      </w:ins>
      <w:ins w:id="100" w:author="Aivi Kuivonen" w:date="2025-09-15T13:30:00Z" w16du:dateUtc="2025-09-15T10:30:00Z">
        <w:r w:rsidR="00156E7D" w:rsidRPr="0015284B">
          <w:rPr>
            <w:rFonts w:ascii="Times New Roman" w:hAnsi="Times New Roman" w:cs="Times New Roman"/>
            <w:sz w:val="24"/>
            <w:szCs w:val="24"/>
          </w:rPr>
          <w:t>s</w:t>
        </w:r>
      </w:ins>
      <w:ins w:id="101" w:author="Aivi Kuivonen" w:date="2025-09-15T13:29:00Z" w16du:dateUtc="2025-09-15T10:29:00Z">
        <w:r w:rsidR="00156E7D" w:rsidRPr="0015284B">
          <w:rPr>
            <w:rFonts w:ascii="Times New Roman" w:hAnsi="Times New Roman" w:cs="Times New Roman"/>
            <w:sz w:val="24"/>
            <w:szCs w:val="24"/>
          </w:rPr>
          <w:t>e e-viisaga</w:t>
        </w:r>
      </w:ins>
      <w:ins w:id="102" w:author="Aivi Kuivonen" w:date="2025-09-15T14:29:00Z" w16du:dateUtc="2025-09-15T11:29:00Z">
        <w:r w:rsidR="00B5104D">
          <w:rPr>
            <w:rStyle w:val="FootnoteReference"/>
            <w:rFonts w:ascii="Times New Roman" w:hAnsi="Times New Roman" w:cs="Times New Roman"/>
            <w:sz w:val="24"/>
            <w:szCs w:val="24"/>
          </w:rPr>
          <w:footnoteReference w:id="9"/>
        </w:r>
      </w:ins>
      <w:ins w:id="104" w:author="Aivi Kuivonen" w:date="2025-09-15T13:29:00Z" w16du:dateUtc="2025-09-15T10:29:00Z">
        <w:r w:rsidR="00156E7D" w:rsidRPr="0015284B">
          <w:rPr>
            <w:rFonts w:ascii="Times New Roman" w:hAnsi="Times New Roman" w:cs="Times New Roman"/>
            <w:sz w:val="24"/>
            <w:szCs w:val="24"/>
          </w:rPr>
          <w:t xml:space="preserve"> seotud muudatus</w:t>
        </w:r>
      </w:ins>
      <w:ins w:id="105" w:author="Aivi Kuivonen" w:date="2025-09-15T13:30:00Z" w16du:dateUtc="2025-09-15T10:30:00Z">
        <w:r w:rsidR="00156E7D" w:rsidRPr="0015284B">
          <w:rPr>
            <w:rFonts w:ascii="Times New Roman" w:hAnsi="Times New Roman" w:cs="Times New Roman"/>
            <w:sz w:val="24"/>
            <w:szCs w:val="24"/>
          </w:rPr>
          <w:t xml:space="preserve">ed </w:t>
        </w:r>
      </w:ins>
      <w:ins w:id="106" w:author="Aivi Kuivonen" w:date="2025-09-15T12:13:00Z" w16du:dateUtc="2025-09-15T09:13:00Z">
        <w:r w:rsidR="000A0AA0" w:rsidRPr="0015284B">
          <w:rPr>
            <w:rFonts w:ascii="Times New Roman" w:hAnsi="Times New Roman" w:cs="Times New Roman"/>
            <w:sz w:val="24"/>
            <w:szCs w:val="24"/>
          </w:rPr>
          <w:t>ning</w:t>
        </w:r>
      </w:ins>
      <w:ins w:id="107" w:author="Aivi Kuivonen" w:date="2025-09-15T12:10:00Z" w16du:dateUtc="2025-09-15T09:10:00Z">
        <w:r w:rsidR="00CD679E" w:rsidRPr="0015284B">
          <w:rPr>
            <w:rFonts w:ascii="Times New Roman" w:hAnsi="Times New Roman" w:cs="Times New Roman"/>
            <w:sz w:val="24"/>
            <w:szCs w:val="24"/>
          </w:rPr>
          <w:t xml:space="preserve"> rakenda</w:t>
        </w:r>
      </w:ins>
      <w:ins w:id="108" w:author="Aivi Kuivonen" w:date="2025-09-15T13:31:00Z" w16du:dateUtc="2025-09-15T10:31:00Z">
        <w:r w:rsidR="00156E7D" w:rsidRPr="0015284B">
          <w:rPr>
            <w:rFonts w:ascii="Times New Roman" w:hAnsi="Times New Roman" w:cs="Times New Roman"/>
            <w:sz w:val="24"/>
            <w:szCs w:val="24"/>
          </w:rPr>
          <w:t>da</w:t>
        </w:r>
      </w:ins>
      <w:ins w:id="109" w:author="Aivi Kuivonen" w:date="2025-09-15T12:10:00Z" w16du:dateUtc="2025-09-15T09:10:00Z">
        <w:r w:rsidR="00CD679E" w:rsidRPr="0015284B">
          <w:rPr>
            <w:rFonts w:ascii="Times New Roman" w:hAnsi="Times New Roman" w:cs="Times New Roman"/>
            <w:sz w:val="24"/>
            <w:szCs w:val="24"/>
          </w:rPr>
          <w:t xml:space="preserve"> EL</w:t>
        </w:r>
      </w:ins>
      <w:ins w:id="110" w:author="Aivi Kuivonen" w:date="2025-09-15T12:13:00Z" w16du:dateUtc="2025-09-15T09:13:00Z">
        <w:r w:rsidR="000A0AA0" w:rsidRPr="0015284B">
          <w:rPr>
            <w:rFonts w:ascii="Times New Roman" w:hAnsi="Times New Roman" w:cs="Times New Roman"/>
            <w:sz w:val="24"/>
            <w:szCs w:val="24"/>
          </w:rPr>
          <w:t>i</w:t>
        </w:r>
      </w:ins>
      <w:ins w:id="111" w:author="Aivi Kuivonen" w:date="2025-09-15T12:10:00Z" w16du:dateUtc="2025-09-15T09:10:00Z">
        <w:r w:rsidR="00CD679E" w:rsidRPr="0015284B">
          <w:rPr>
            <w:rFonts w:ascii="Times New Roman" w:hAnsi="Times New Roman" w:cs="Times New Roman"/>
            <w:sz w:val="24"/>
            <w:szCs w:val="24"/>
          </w:rPr>
          <w:t xml:space="preserve"> ülene C-viisade taotlusportaal. </w:t>
        </w:r>
      </w:ins>
      <w:ins w:id="112" w:author="Aivi Kuivonen" w:date="2025-09-15T12:14:00Z" w16du:dateUtc="2025-09-15T09:14:00Z">
        <w:r w:rsidR="000A0AA0" w:rsidRPr="0015284B">
          <w:rPr>
            <w:rFonts w:ascii="Times New Roman" w:hAnsi="Times New Roman" w:cs="Times New Roman"/>
            <w:sz w:val="24"/>
            <w:szCs w:val="24"/>
          </w:rPr>
          <w:t>A</w:t>
        </w:r>
      </w:ins>
      <w:ins w:id="113" w:author="Aivi Kuivonen" w:date="2025-09-15T12:13:00Z" w16du:dateUtc="2025-09-15T09:13:00Z">
        <w:r w:rsidR="000A0AA0" w:rsidRPr="0015284B">
          <w:rPr>
            <w:rFonts w:ascii="Times New Roman" w:hAnsi="Times New Roman" w:cs="Times New Roman"/>
            <w:sz w:val="24"/>
            <w:szCs w:val="24"/>
          </w:rPr>
          <w:t xml:space="preserve">rendatakse edasi siseriiklikku viisaregistrit (nt vaidemenetluse integreerimine infosüsteemi) ja kõrvaldatakse Schengeni hindamisel esinenud puudused nii viisaregistris kui selle alamsüsteemis. Samuti </w:t>
        </w:r>
      </w:ins>
      <w:ins w:id="114" w:author="Aivi Kuivonen" w:date="2025-09-15T13:33:00Z" w16du:dateUtc="2025-09-15T10:33:00Z">
        <w:r w:rsidR="00CE0F1D" w:rsidRPr="0015284B">
          <w:rPr>
            <w:rFonts w:ascii="Times New Roman" w:hAnsi="Times New Roman" w:cs="Times New Roman"/>
            <w:sz w:val="24"/>
            <w:szCs w:val="24"/>
          </w:rPr>
          <w:t xml:space="preserve">arendatakse uus D-viisade </w:t>
        </w:r>
      </w:ins>
      <w:ins w:id="115" w:author="Aivi Kuivonen" w:date="2025-09-15T13:34:00Z" w16du:dateUtc="2025-09-15T10:34:00Z">
        <w:r w:rsidR="00CE0F1D" w:rsidRPr="0015284B">
          <w:rPr>
            <w:rFonts w:ascii="Times New Roman" w:hAnsi="Times New Roman" w:cs="Times New Roman"/>
            <w:sz w:val="24"/>
            <w:szCs w:val="24"/>
          </w:rPr>
          <w:t>taotlusportaal n</w:t>
        </w:r>
      </w:ins>
      <w:ins w:id="116" w:author="Aivi Kuivonen" w:date="2025-09-15T13:36:00Z" w16du:dateUtc="2025-09-15T10:36:00Z">
        <w:r w:rsidR="00CE0F1D" w:rsidRPr="0015284B">
          <w:rPr>
            <w:rFonts w:ascii="Times New Roman" w:hAnsi="Times New Roman" w:cs="Times New Roman"/>
            <w:sz w:val="24"/>
            <w:szCs w:val="24"/>
          </w:rPr>
          <w:t>i</w:t>
        </w:r>
      </w:ins>
      <w:ins w:id="117" w:author="Aivi Kuivonen" w:date="2025-09-15T13:34:00Z" w16du:dateUtc="2025-09-15T10:34:00Z">
        <w:r w:rsidR="00CE0F1D" w:rsidRPr="0015284B">
          <w:rPr>
            <w:rFonts w:ascii="Times New Roman" w:hAnsi="Times New Roman" w:cs="Times New Roman"/>
            <w:sz w:val="24"/>
            <w:szCs w:val="24"/>
          </w:rPr>
          <w:t xml:space="preserve">ng </w:t>
        </w:r>
      </w:ins>
      <w:ins w:id="118" w:author="Aivi Kuivonen" w:date="2025-09-15T12:13:00Z" w16du:dateUtc="2025-09-15T09:13:00Z">
        <w:r w:rsidR="000A0AA0" w:rsidRPr="0015284B">
          <w:rPr>
            <w:rFonts w:ascii="Times New Roman" w:hAnsi="Times New Roman" w:cs="Times New Roman"/>
            <w:sz w:val="24"/>
            <w:szCs w:val="24"/>
          </w:rPr>
          <w:t>soetatakse viisamenetluses kasutatavaid hõive</w:t>
        </w:r>
      </w:ins>
      <w:ins w:id="119" w:author="Aivi Kuivonen" w:date="2025-10-01T12:10:00Z" w16du:dateUtc="2025-10-01T09:10:00Z">
        <w:r w:rsidR="002911AB">
          <w:rPr>
            <w:rFonts w:ascii="Times New Roman" w:hAnsi="Times New Roman" w:cs="Times New Roman"/>
            <w:sz w:val="24"/>
            <w:szCs w:val="24"/>
          </w:rPr>
          <w:t>- ja kontrolli</w:t>
        </w:r>
      </w:ins>
      <w:ins w:id="120" w:author="Aivi Kuivonen" w:date="2025-09-15T12:13:00Z" w16du:dateUtc="2025-09-15T09:13:00Z">
        <w:r w:rsidR="000A0AA0" w:rsidRPr="0015284B">
          <w:rPr>
            <w:rFonts w:ascii="Times New Roman" w:hAnsi="Times New Roman" w:cs="Times New Roman"/>
            <w:sz w:val="24"/>
            <w:szCs w:val="24"/>
          </w:rPr>
          <w:t>seadmeid</w:t>
        </w:r>
      </w:ins>
      <w:ins w:id="121" w:author="Aivi Kuivonen" w:date="2025-09-15T12:14:00Z" w16du:dateUtc="2025-09-15T09:14:00Z">
        <w:r w:rsidR="000A0AA0" w:rsidRPr="0015284B">
          <w:rPr>
            <w:rFonts w:ascii="Times New Roman" w:hAnsi="Times New Roman" w:cs="Times New Roman"/>
            <w:sz w:val="24"/>
            <w:szCs w:val="24"/>
          </w:rPr>
          <w:t xml:space="preserve">. </w:t>
        </w:r>
      </w:ins>
      <w:bookmarkEnd w:id="82"/>
      <w:del w:id="122" w:author="Aivi Kuivonen" w:date="2025-09-15T12:15:00Z" w16du:dateUtc="2025-09-15T09:15:00Z">
        <w:r w:rsidRPr="0015284B" w:rsidDel="000A0AA0">
          <w:rPr>
            <w:rFonts w:ascii="Times New Roman" w:hAnsi="Times New Roman" w:cs="Times New Roman"/>
            <w:sz w:val="24"/>
            <w:szCs w:val="24"/>
          </w:rPr>
          <w:delText>realiseeritakse VIS määruse muudatustest tulenevad arendused sh kõige olulisemana pikaajaliste viisade taotluse andmete edastamine VISi.</w:delText>
        </w:r>
      </w:del>
      <w:ins w:id="123" w:author="Aivi Kuivonen" w:date="2025-09-29T10:02:00Z" w16du:dateUtc="2025-09-29T07:02:00Z">
        <w:r w:rsidR="0025680C" w:rsidRPr="0015284B">
          <w:rPr>
            <w:rFonts w:ascii="Times New Roman" w:hAnsi="Times New Roman" w:cs="Times New Roman"/>
            <w:i/>
            <w:iCs/>
            <w:sz w:val="24"/>
            <w:szCs w:val="24"/>
          </w:rPr>
          <w:t xml:space="preserve"> </w:t>
        </w:r>
      </w:ins>
    </w:p>
    <w:p w14:paraId="276C716C" w14:textId="6732E084" w:rsidR="00D245B4" w:rsidRPr="0015284B" w:rsidRDefault="00D245B4" w:rsidP="0015284B">
      <w:pPr>
        <w:pStyle w:val="ListParagraph"/>
        <w:numPr>
          <w:ilvl w:val="3"/>
          <w:numId w:val="1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sidRPr="0015284B">
        <w:rPr>
          <w:rFonts w:ascii="Times New Roman" w:hAnsi="Times New Roman" w:cs="Times New Roman"/>
          <w:b/>
          <w:bCs/>
          <w:i/>
          <w:iCs/>
          <w:sz w:val="24"/>
          <w:szCs w:val="24"/>
        </w:rPr>
        <w:t>Projekti abikõlblikkuse periood:</w:t>
      </w:r>
      <w:r w:rsidRPr="0015284B">
        <w:rPr>
          <w:rFonts w:ascii="Times New Roman" w:hAnsi="Times New Roman" w:cs="Times New Roman"/>
          <w:sz w:val="24"/>
          <w:szCs w:val="24"/>
        </w:rPr>
        <w:t xml:space="preserve"> 01.01.2024–31.12.202</w:t>
      </w:r>
      <w:ins w:id="124" w:author="Aivi Kuivonen" w:date="2025-09-15T12:15:00Z" w16du:dateUtc="2025-09-15T09:15:00Z">
        <w:r w:rsidR="000A0AA0" w:rsidRPr="0015284B">
          <w:rPr>
            <w:rFonts w:ascii="Times New Roman" w:hAnsi="Times New Roman" w:cs="Times New Roman"/>
            <w:sz w:val="24"/>
            <w:szCs w:val="24"/>
          </w:rPr>
          <w:t>9</w:t>
        </w:r>
      </w:ins>
      <w:del w:id="125" w:author="Aivi Kuivonen" w:date="2025-09-15T12:15:00Z" w16du:dateUtc="2025-09-15T09:15:00Z">
        <w:r w:rsidRPr="0015284B" w:rsidDel="000A0AA0">
          <w:rPr>
            <w:rFonts w:ascii="Times New Roman" w:hAnsi="Times New Roman" w:cs="Times New Roman"/>
            <w:sz w:val="24"/>
            <w:szCs w:val="24"/>
          </w:rPr>
          <w:delText>5</w:delText>
        </w:r>
      </w:del>
    </w:p>
    <w:p w14:paraId="06481002" w14:textId="77777777" w:rsidR="00D245B4" w:rsidRPr="002E294F" w:rsidRDefault="00D245B4" w:rsidP="0015284B">
      <w:pPr>
        <w:pStyle w:val="ListParagraph"/>
        <w:numPr>
          <w:ilvl w:val="3"/>
          <w:numId w:val="1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sidRPr="002E294F">
        <w:rPr>
          <w:rFonts w:ascii="Times New Roman" w:hAnsi="Times New Roman" w:cs="Times New Roman"/>
          <w:b/>
          <w:bCs/>
          <w:i/>
          <w:iCs/>
          <w:sz w:val="24"/>
          <w:szCs w:val="24"/>
        </w:rPr>
        <w:t>Projekti elluviija:</w:t>
      </w:r>
      <w:r w:rsidRPr="002E294F">
        <w:rPr>
          <w:rFonts w:ascii="Times New Roman" w:hAnsi="Times New Roman" w:cs="Times New Roman"/>
          <w:sz w:val="24"/>
          <w:szCs w:val="24"/>
        </w:rPr>
        <w:t xml:space="preserve"> PPA</w:t>
      </w:r>
    </w:p>
    <w:p w14:paraId="49B96448" w14:textId="202F1A7A" w:rsidR="0025680C" w:rsidRPr="0015284B" w:rsidRDefault="00D245B4" w:rsidP="0015284B">
      <w:pPr>
        <w:pStyle w:val="ListParagraph"/>
        <w:numPr>
          <w:ilvl w:val="3"/>
          <w:numId w:val="1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ins w:id="126" w:author="Aivi Kuivonen" w:date="2025-09-29T10:02:00Z" w16du:dateUtc="2025-09-29T07:02:00Z"/>
          <w:rFonts w:ascii="Times New Roman" w:hAnsi="Times New Roman" w:cs="Times New Roman"/>
          <w:sz w:val="24"/>
          <w:szCs w:val="24"/>
        </w:rPr>
      </w:pPr>
      <w:r w:rsidRPr="0015284B">
        <w:rPr>
          <w:rFonts w:ascii="Times New Roman" w:hAnsi="Times New Roman" w:cs="Times New Roman"/>
          <w:b/>
          <w:bCs/>
          <w:i/>
          <w:iCs/>
          <w:sz w:val="24"/>
          <w:szCs w:val="24"/>
        </w:rPr>
        <w:t>Projekti sihtrühm:</w:t>
      </w:r>
      <w:r w:rsidRPr="0015284B">
        <w:rPr>
          <w:rFonts w:ascii="Times New Roman" w:hAnsi="Times New Roman" w:cs="Times New Roman"/>
          <w:sz w:val="24"/>
          <w:szCs w:val="24"/>
        </w:rPr>
        <w:t xml:space="preserve"> PPA</w:t>
      </w:r>
      <w:ins w:id="127" w:author="Aivi Kuivonen" w:date="2025-09-15T12:15:00Z" w16du:dateUtc="2025-09-15T09:15:00Z">
        <w:r w:rsidR="000A0AA0" w:rsidRPr="0015284B">
          <w:rPr>
            <w:rFonts w:ascii="Times New Roman" w:hAnsi="Times New Roman" w:cs="Times New Roman"/>
            <w:sz w:val="24"/>
            <w:szCs w:val="24"/>
          </w:rPr>
          <w:t xml:space="preserve">, </w:t>
        </w:r>
        <w:proofErr w:type="spellStart"/>
        <w:r w:rsidR="000A0AA0" w:rsidRPr="0015284B">
          <w:rPr>
            <w:rFonts w:ascii="Times New Roman" w:hAnsi="Times New Roman" w:cs="Times New Roman"/>
            <w:sz w:val="24"/>
            <w:szCs w:val="24"/>
          </w:rPr>
          <w:t>VäM</w:t>
        </w:r>
      </w:ins>
      <w:proofErr w:type="spellEnd"/>
      <w:r w:rsidRPr="0015284B">
        <w:rPr>
          <w:rFonts w:ascii="Times New Roman" w:hAnsi="Times New Roman" w:cs="Times New Roman"/>
          <w:sz w:val="24"/>
          <w:szCs w:val="24"/>
        </w:rPr>
        <w:t xml:space="preserve"> ja SMIT</w:t>
      </w:r>
    </w:p>
    <w:bookmarkEnd w:id="68"/>
    <w:p w14:paraId="159AD30D" w14:textId="478B6548" w:rsidR="00D245B4" w:rsidRPr="00D245B4" w:rsidRDefault="0025680C" w:rsidP="002568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ins w:id="128" w:author="Aivi Kuivonen" w:date="2025-09-29T10:02:00Z" w16du:dateUtc="2025-09-29T07:02:00Z">
        <w:r w:rsidRPr="0025680C">
          <w:rPr>
            <w:rFonts w:ascii="Times New Roman" w:hAnsi="Times New Roman" w:cs="Times New Roman"/>
            <w:i/>
            <w:iCs/>
            <w:sz w:val="24"/>
            <w:szCs w:val="24"/>
          </w:rPr>
          <w:t>(muudetud siseministri … kk nr …)</w:t>
        </w:r>
      </w:ins>
    </w:p>
    <w:p w14:paraId="6F9F67A5" w14:textId="77777777" w:rsidR="00D245B4" w:rsidRPr="00D245B4" w:rsidRDefault="00D245B4" w:rsidP="00D245B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5158218C" w14:textId="77777777" w:rsidR="00D245B4" w:rsidRPr="002E294F" w:rsidRDefault="00D245B4" w:rsidP="00143205">
      <w:pPr>
        <w:pStyle w:val="ListParagraph"/>
        <w:numPr>
          <w:ilvl w:val="0"/>
          <w:numId w:val="15"/>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2E294F">
        <w:rPr>
          <w:rFonts w:ascii="Times New Roman" w:hAnsi="Times New Roman" w:cs="Times New Roman"/>
          <w:b/>
          <w:bCs/>
          <w:sz w:val="24"/>
          <w:szCs w:val="24"/>
        </w:rPr>
        <w:t>Riigiabi</w:t>
      </w:r>
    </w:p>
    <w:p w14:paraId="09E00D0C" w14:textId="07AF6C3D" w:rsidR="00D245B4" w:rsidRPr="00D245B4" w:rsidRDefault="00D245B4" w:rsidP="0014320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contextualSpacing/>
        <w:jc w:val="both"/>
        <w:rPr>
          <w:rFonts w:ascii="Times New Roman" w:hAnsi="Times New Roman" w:cs="Times New Roman"/>
          <w:sz w:val="24"/>
          <w:szCs w:val="24"/>
        </w:rPr>
      </w:pPr>
      <w:r w:rsidRPr="00D245B4">
        <w:rPr>
          <w:rFonts w:ascii="Times New Roman" w:hAnsi="Times New Roman" w:cs="Times New Roman"/>
          <w:sz w:val="24"/>
          <w:szCs w:val="24"/>
        </w:rPr>
        <w:t>Antav toetus ei ole riigiabi ega vähese tähtsusega abi.</w:t>
      </w:r>
    </w:p>
    <w:p w14:paraId="73613D7A" w14:textId="77777777" w:rsidR="00D245B4" w:rsidRPr="002E294F" w:rsidRDefault="00D245B4" w:rsidP="0015284B">
      <w:pPr>
        <w:pStyle w:val="ListParagraph"/>
        <w:keepNext/>
        <w:numPr>
          <w:ilvl w:val="0"/>
          <w:numId w:val="15"/>
        </w:numPr>
        <w:spacing w:before="240" w:after="60" w:line="240" w:lineRule="auto"/>
        <w:outlineLvl w:val="0"/>
        <w:rPr>
          <w:rFonts w:ascii="Times New Roman" w:eastAsia="Times New Roman" w:hAnsi="Times New Roman" w:cs="Times New Roman"/>
          <w:b/>
          <w:bCs/>
          <w:color w:val="000000" w:themeColor="text1"/>
          <w:kern w:val="32"/>
          <w:sz w:val="24"/>
          <w:szCs w:val="24"/>
        </w:rPr>
      </w:pPr>
      <w:bookmarkStart w:id="129" w:name="_Toc178472296"/>
      <w:bookmarkStart w:id="130" w:name="_Toc178407910"/>
      <w:bookmarkStart w:id="131" w:name="_Toc178406142"/>
      <w:bookmarkStart w:id="132" w:name="_Toc175708669"/>
      <w:bookmarkStart w:id="133" w:name="_Toc170275215"/>
      <w:bookmarkStart w:id="134" w:name="_Toc170272768"/>
      <w:bookmarkStart w:id="135" w:name="_Toc170205233"/>
      <w:bookmarkStart w:id="136" w:name="_Toc170120418"/>
      <w:bookmarkStart w:id="137" w:name="_Toc170119589"/>
      <w:bookmarkStart w:id="138" w:name="_Toc170119231"/>
      <w:r w:rsidRPr="002E294F">
        <w:rPr>
          <w:rFonts w:ascii="Times New Roman" w:eastAsia="Times New Roman" w:hAnsi="Times New Roman" w:cs="Times New Roman"/>
          <w:b/>
          <w:bCs/>
          <w:color w:val="000000" w:themeColor="text1"/>
          <w:kern w:val="32"/>
          <w:sz w:val="24"/>
          <w:szCs w:val="24"/>
        </w:rPr>
        <w:t>Eelarve ja tulemused</w:t>
      </w:r>
      <w:r w:rsidRPr="00D245B4">
        <w:rPr>
          <w:vertAlign w:val="superscript"/>
        </w:rPr>
        <w:footnoteReference w:id="10"/>
      </w:r>
    </w:p>
    <w:p w14:paraId="3A4F5302" w14:textId="0C74C45B" w:rsidR="00E34969" w:rsidRPr="00873C5D" w:rsidRDefault="00D245B4" w:rsidP="00873C5D">
      <w:pPr>
        <w:pStyle w:val="ListParagraph"/>
        <w:numPr>
          <w:ilvl w:val="1"/>
          <w:numId w:val="18"/>
        </w:numPr>
        <w:spacing w:line="240" w:lineRule="auto"/>
        <w:jc w:val="both"/>
        <w:rPr>
          <w:rFonts w:ascii="Times New Roman" w:hAnsi="Times New Roman" w:cs="Times New Roman"/>
          <w:sz w:val="24"/>
          <w:szCs w:val="24"/>
        </w:rPr>
      </w:pPr>
      <w:proofErr w:type="spellStart"/>
      <w:r w:rsidRPr="00873C5D">
        <w:rPr>
          <w:rFonts w:ascii="Times New Roman" w:hAnsi="Times New Roman" w:cs="Times New Roman"/>
          <w:sz w:val="24"/>
          <w:szCs w:val="24"/>
        </w:rPr>
        <w:t>TATi</w:t>
      </w:r>
      <w:proofErr w:type="spellEnd"/>
      <w:r w:rsidRPr="00873C5D">
        <w:rPr>
          <w:rFonts w:ascii="Times New Roman" w:hAnsi="Times New Roman" w:cs="Times New Roman"/>
          <w:sz w:val="24"/>
          <w:szCs w:val="24"/>
        </w:rPr>
        <w:t xml:space="preserve"> eelarve on </w:t>
      </w:r>
      <w:ins w:id="139" w:author="Aivi Kuivonen" w:date="2025-09-15T13:43:00Z" w16du:dateUtc="2025-09-15T10:43:00Z">
        <w:r w:rsidR="00823F9D" w:rsidRPr="00873C5D">
          <w:rPr>
            <w:rFonts w:ascii="Times New Roman" w:hAnsi="Times New Roman" w:cs="Times New Roman"/>
            <w:sz w:val="24"/>
            <w:szCs w:val="24"/>
          </w:rPr>
          <w:t>2 050</w:t>
        </w:r>
      </w:ins>
      <w:ins w:id="140" w:author="Aivi Kuivonen" w:date="2025-09-15T13:53:00Z" w16du:dateUtc="2025-09-15T10:53:00Z">
        <w:r w:rsidR="001773DE" w:rsidRPr="00873C5D">
          <w:rPr>
            <w:rFonts w:ascii="Times New Roman" w:hAnsi="Times New Roman" w:cs="Times New Roman"/>
            <w:sz w:val="24"/>
            <w:szCs w:val="24"/>
          </w:rPr>
          <w:t> </w:t>
        </w:r>
      </w:ins>
      <w:ins w:id="141" w:author="Aivi Kuivonen" w:date="2025-09-15T13:43:00Z" w16du:dateUtc="2025-09-15T10:43:00Z">
        <w:r w:rsidR="00823F9D" w:rsidRPr="00873C5D">
          <w:rPr>
            <w:rFonts w:ascii="Times New Roman" w:hAnsi="Times New Roman" w:cs="Times New Roman"/>
            <w:sz w:val="24"/>
            <w:szCs w:val="24"/>
          </w:rPr>
          <w:t>000</w:t>
        </w:r>
      </w:ins>
      <w:ins w:id="142" w:author="Aivi Kuivonen" w:date="2025-09-15T13:53:00Z" w16du:dateUtc="2025-09-15T10:53:00Z">
        <w:r w:rsidR="001773DE" w:rsidRPr="00873C5D">
          <w:rPr>
            <w:rFonts w:ascii="Times New Roman" w:hAnsi="Times New Roman" w:cs="Times New Roman"/>
            <w:sz w:val="24"/>
            <w:szCs w:val="24"/>
          </w:rPr>
          <w:t xml:space="preserve"> </w:t>
        </w:r>
      </w:ins>
      <w:del w:id="143" w:author="Aivi Kuivonen" w:date="2025-09-15T13:43:00Z" w16du:dateUtc="2025-09-15T10:43:00Z">
        <w:r w:rsidRPr="00873C5D" w:rsidDel="00823F9D">
          <w:rPr>
            <w:rFonts w:ascii="Times New Roman" w:hAnsi="Times New Roman" w:cs="Times New Roman"/>
            <w:sz w:val="24"/>
            <w:szCs w:val="24"/>
          </w:rPr>
          <w:delText xml:space="preserve">850 000 </w:delText>
        </w:r>
      </w:del>
      <w:r w:rsidRPr="00873C5D">
        <w:rPr>
          <w:rFonts w:ascii="Times New Roman" w:hAnsi="Times New Roman" w:cs="Times New Roman"/>
          <w:sz w:val="24"/>
          <w:szCs w:val="24"/>
        </w:rPr>
        <w:t>eurot (koos käibemaksuga). Eelarve koosneb BMVI toetusest (75%) ja riiklikust kaasfinantseeringust (25%). Omafinantseeringut ei ole ette nähtud.</w:t>
      </w:r>
      <w:ins w:id="144" w:author="Aivi Kuivonen" w:date="2025-09-29T10:03:00Z" w16du:dateUtc="2025-09-29T07:03:00Z">
        <w:r w:rsidR="0025680C" w:rsidRPr="00873C5D">
          <w:rPr>
            <w:rFonts w:ascii="Times New Roman" w:hAnsi="Times New Roman" w:cs="Times New Roman"/>
            <w:i/>
            <w:iCs/>
            <w:sz w:val="24"/>
            <w:szCs w:val="24"/>
          </w:rPr>
          <w:t xml:space="preserve"> (muudetud siseministri … kk nr …)</w:t>
        </w:r>
      </w:ins>
    </w:p>
    <w:p w14:paraId="560ED0DB" w14:textId="77777777" w:rsidR="008B2253" w:rsidRPr="008B2253" w:rsidRDefault="008B2253" w:rsidP="008B2253">
      <w:pPr>
        <w:pStyle w:val="ListParagraph"/>
        <w:spacing w:line="240" w:lineRule="auto"/>
        <w:jc w:val="both"/>
        <w:rPr>
          <w:rFonts w:ascii="Times New Roman" w:hAnsi="Times New Roman" w:cs="Times New Roman"/>
          <w:sz w:val="24"/>
          <w:szCs w:val="24"/>
        </w:rPr>
      </w:pPr>
    </w:p>
    <w:p w14:paraId="7B0B3436" w14:textId="38CCFCC3" w:rsidR="008B2253" w:rsidRPr="008B2253" w:rsidRDefault="00D245B4" w:rsidP="00873C5D">
      <w:pPr>
        <w:pStyle w:val="ListParagraph"/>
        <w:numPr>
          <w:ilvl w:val="1"/>
          <w:numId w:val="18"/>
        </w:numPr>
        <w:spacing w:after="0" w:line="240" w:lineRule="auto"/>
        <w:jc w:val="both"/>
        <w:rPr>
          <w:rFonts w:ascii="Times New Roman" w:hAnsi="Times New Roman" w:cs="Times New Roman"/>
          <w:sz w:val="24"/>
          <w:szCs w:val="24"/>
        </w:rPr>
      </w:pPr>
      <w:bookmarkStart w:id="145" w:name="_Hlk210034394"/>
      <w:r w:rsidRPr="002E294F">
        <w:rPr>
          <w:rFonts w:ascii="Times New Roman" w:hAnsi="Times New Roman" w:cs="Times New Roman"/>
          <w:sz w:val="24"/>
          <w:szCs w:val="24"/>
        </w:rPr>
        <w:t>P</w:t>
      </w:r>
      <w:r w:rsidRPr="002E294F">
        <w:rPr>
          <w:rFonts w:ascii="Times New Roman" w:hAnsi="Times New Roman" w:cs="Times New Roman"/>
          <w:bCs/>
          <w:sz w:val="24"/>
          <w:szCs w:val="24"/>
          <w:lang w:eastAsia="et-EE"/>
        </w:rPr>
        <w:t xml:space="preserve">unktis 2 nimetatud projektide tulemusena </w:t>
      </w:r>
      <w:bookmarkStart w:id="146" w:name="_Hlk116991161"/>
      <w:r w:rsidRPr="002E294F">
        <w:rPr>
          <w:rFonts w:ascii="Times New Roman" w:hAnsi="Times New Roman" w:cs="Times New Roman"/>
          <w:bCs/>
          <w:sz w:val="24"/>
          <w:szCs w:val="24"/>
          <w:lang w:eastAsia="et-EE"/>
        </w:rPr>
        <w:t xml:space="preserve">toetab Eesti </w:t>
      </w:r>
      <w:bookmarkEnd w:id="146"/>
      <w:r w:rsidRPr="002E294F">
        <w:rPr>
          <w:rFonts w:ascii="Times New Roman" w:hAnsi="Times New Roman" w:cs="Times New Roman"/>
          <w:bCs/>
          <w:sz w:val="24"/>
          <w:szCs w:val="24"/>
          <w:lang w:eastAsia="et-EE"/>
        </w:rPr>
        <w:t>Euroopa ühist viisapoliitikat, tagades ühtlustatud lähenemisviisi viisade väljastamisele ja hõlbustades õiguspärast reisimist</w:t>
      </w:r>
      <w:ins w:id="147" w:author="Aivi Kuivonen" w:date="2025-09-15T14:31:00Z" w16du:dateUtc="2025-09-15T11:31:00Z">
        <w:r w:rsidR="00DD5DE6" w:rsidRPr="002E294F">
          <w:rPr>
            <w:rFonts w:ascii="Times New Roman" w:hAnsi="Times New Roman" w:cs="Times New Roman"/>
            <w:bCs/>
            <w:sz w:val="24"/>
            <w:szCs w:val="24"/>
            <w:lang w:eastAsia="et-EE"/>
          </w:rPr>
          <w:t>, aidates samal ajal ennetada rände- ja julgeolekuriske</w:t>
        </w:r>
      </w:ins>
      <w:r w:rsidRPr="002E294F">
        <w:rPr>
          <w:rFonts w:ascii="Times New Roman" w:hAnsi="Times New Roman" w:cs="Times New Roman"/>
          <w:bCs/>
          <w:sz w:val="24"/>
          <w:szCs w:val="24"/>
          <w:lang w:eastAsia="et-EE"/>
        </w:rPr>
        <w:t>.</w:t>
      </w:r>
      <w:ins w:id="148" w:author="Aivi Kuivonen" w:date="2025-09-29T10:03:00Z" w16du:dateUtc="2025-09-29T07:03:00Z">
        <w:r w:rsidR="0025680C" w:rsidRPr="002E294F">
          <w:rPr>
            <w:rFonts w:ascii="Times New Roman" w:hAnsi="Times New Roman" w:cs="Times New Roman"/>
            <w:i/>
            <w:iCs/>
            <w:sz w:val="24"/>
            <w:szCs w:val="24"/>
          </w:rPr>
          <w:t xml:space="preserve"> </w:t>
        </w:r>
        <w:bookmarkEnd w:id="145"/>
        <w:r w:rsidR="0025680C" w:rsidRPr="002E294F">
          <w:rPr>
            <w:rFonts w:ascii="Times New Roman" w:hAnsi="Times New Roman" w:cs="Times New Roman"/>
            <w:i/>
            <w:iCs/>
            <w:sz w:val="24"/>
            <w:szCs w:val="24"/>
          </w:rPr>
          <w:t>(muudetud siseministri … kk nr …)</w:t>
        </w:r>
      </w:ins>
    </w:p>
    <w:p w14:paraId="79C2F01E" w14:textId="77777777" w:rsidR="008B2253" w:rsidRPr="008B2253" w:rsidRDefault="008B2253" w:rsidP="008B2253">
      <w:pPr>
        <w:spacing w:after="0" w:line="240" w:lineRule="auto"/>
        <w:ind w:left="0"/>
        <w:jc w:val="both"/>
        <w:rPr>
          <w:rFonts w:ascii="Times New Roman" w:hAnsi="Times New Roman" w:cs="Times New Roman"/>
          <w:sz w:val="24"/>
          <w:szCs w:val="24"/>
        </w:rPr>
      </w:pPr>
    </w:p>
    <w:p w14:paraId="3857F46D" w14:textId="77777777" w:rsidR="00D245B4" w:rsidRPr="002E294F" w:rsidRDefault="00D245B4" w:rsidP="00873C5D">
      <w:pPr>
        <w:pStyle w:val="ListParagraph"/>
        <w:numPr>
          <w:ilvl w:val="1"/>
          <w:numId w:val="18"/>
        </w:numPr>
        <w:spacing w:after="0" w:line="240" w:lineRule="auto"/>
        <w:jc w:val="both"/>
        <w:rPr>
          <w:rFonts w:ascii="Times New Roman" w:hAnsi="Times New Roman" w:cs="Times New Roman"/>
          <w:sz w:val="24"/>
          <w:szCs w:val="24"/>
          <w:lang w:eastAsia="et-EE"/>
        </w:rPr>
      </w:pPr>
      <w:r w:rsidRPr="002E294F">
        <w:rPr>
          <w:rFonts w:ascii="Times New Roman" w:hAnsi="Times New Roman" w:cs="Times New Roman"/>
          <w:sz w:val="24"/>
          <w:szCs w:val="24"/>
        </w:rPr>
        <w:t xml:space="preserve">Eelarve jagunemine ning </w:t>
      </w:r>
      <w:r w:rsidRPr="002E294F">
        <w:rPr>
          <w:rFonts w:ascii="Times New Roman" w:hAnsi="Times New Roman" w:cs="Times New Roman"/>
          <w:bCs/>
          <w:sz w:val="24"/>
          <w:szCs w:val="24"/>
          <w:lang w:eastAsia="et-EE"/>
        </w:rPr>
        <w:t>projektide seireks ja hindamiseks kasutatavad näitajad on toodud allolevas tabelis. Kõikide näitajate algtase on 0.</w:t>
      </w:r>
    </w:p>
    <w:p w14:paraId="2148D83C" w14:textId="77777777" w:rsidR="00D245B4" w:rsidRPr="00D245B4" w:rsidRDefault="00D245B4" w:rsidP="00D245B4">
      <w:pPr>
        <w:spacing w:line="240" w:lineRule="auto"/>
        <w:ind w:left="0"/>
        <w:rPr>
          <w:rFonts w:ascii="Times New Roman" w:eastAsia="Times New Roman" w:hAnsi="Times New Roman" w:cs="Times New Roman"/>
          <w:i/>
          <w:color w:val="000000" w:themeColor="text1"/>
          <w:sz w:val="24"/>
          <w:szCs w:val="24"/>
          <w:lang w:eastAsia="et-EE"/>
        </w:rPr>
        <w:sectPr w:rsidR="00D245B4" w:rsidRPr="00D245B4" w:rsidSect="00994E04">
          <w:footerReference w:type="default" r:id="rId9"/>
          <w:pgSz w:w="11906" w:h="16838"/>
          <w:pgMar w:top="851" w:right="1417" w:bottom="993" w:left="1417" w:header="708" w:footer="708" w:gutter="0"/>
          <w:cols w:space="708"/>
          <w:docGrid w:linePitch="360"/>
        </w:sectPr>
      </w:pPr>
      <w:r w:rsidRPr="00D245B4">
        <w:rPr>
          <w:rFonts w:ascii="Times New Roman" w:eastAsia="Times New Roman" w:hAnsi="Times New Roman" w:cs="Times New Roman"/>
          <w:i/>
          <w:color w:val="000000" w:themeColor="text1"/>
          <w:sz w:val="24"/>
          <w:szCs w:val="24"/>
          <w:lang w:eastAsia="et-EE"/>
        </w:rPr>
        <w:br w:type="page"/>
      </w:r>
    </w:p>
    <w:tbl>
      <w:tblPr>
        <w:tblpPr w:leftFromText="141" w:rightFromText="141" w:vertAnchor="text" w:horzAnchor="margin" w:tblpY="-41"/>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3119"/>
        <w:gridCol w:w="1275"/>
        <w:gridCol w:w="1418"/>
        <w:gridCol w:w="1134"/>
        <w:gridCol w:w="3827"/>
      </w:tblGrid>
      <w:tr w:rsidR="00D245B4" w:rsidRPr="00D245B4" w14:paraId="2573C367" w14:textId="77777777" w:rsidTr="00E34969">
        <w:trPr>
          <w:trHeight w:val="50"/>
        </w:trPr>
        <w:tc>
          <w:tcPr>
            <w:tcW w:w="2405" w:type="dxa"/>
          </w:tcPr>
          <w:p w14:paraId="029C3916"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bookmarkStart w:id="149" w:name="_Hlk210035275"/>
            <w:r w:rsidRPr="00D245B4">
              <w:rPr>
                <w:rFonts w:ascii="Times New Roman" w:eastAsia="Times New Roman" w:hAnsi="Times New Roman" w:cs="Times New Roman"/>
                <w:b/>
                <w:bCs/>
                <w:color w:val="000000" w:themeColor="text1"/>
                <w:sz w:val="24"/>
                <w:szCs w:val="24"/>
              </w:rPr>
              <w:lastRenderedPageBreak/>
              <w:t xml:space="preserve">Tegevus </w:t>
            </w:r>
          </w:p>
        </w:tc>
        <w:tc>
          <w:tcPr>
            <w:tcW w:w="1843" w:type="dxa"/>
          </w:tcPr>
          <w:p w14:paraId="3E46B8D0" w14:textId="34636353"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D245B4">
              <w:rPr>
                <w:rFonts w:ascii="Times New Roman" w:eastAsia="Times New Roman" w:hAnsi="Times New Roman" w:cs="Times New Roman"/>
                <w:b/>
                <w:bCs/>
                <w:color w:val="000000" w:themeColor="text1"/>
                <w:sz w:val="24"/>
                <w:szCs w:val="24"/>
              </w:rPr>
              <w:t>Tegevuse eelarve</w:t>
            </w:r>
            <w:r w:rsidR="00E34969">
              <w:rPr>
                <w:rFonts w:ascii="Times New Roman" w:eastAsia="Times New Roman" w:hAnsi="Times New Roman" w:cs="Times New Roman"/>
                <w:b/>
                <w:bCs/>
                <w:color w:val="000000" w:themeColor="text1"/>
                <w:sz w:val="24"/>
                <w:szCs w:val="24"/>
              </w:rPr>
              <w:t xml:space="preserve"> (koos käibemaksuga)</w:t>
            </w:r>
            <w:r w:rsidRPr="00D245B4">
              <w:rPr>
                <w:rFonts w:ascii="Times New Roman" w:eastAsia="Times New Roman" w:hAnsi="Times New Roman" w:cs="Times New Roman"/>
                <w:b/>
                <w:bCs/>
                <w:color w:val="000000" w:themeColor="text1"/>
                <w:sz w:val="24"/>
                <w:szCs w:val="24"/>
              </w:rPr>
              <w:t>, sh kaudsete kulude määr</w:t>
            </w:r>
          </w:p>
        </w:tc>
        <w:tc>
          <w:tcPr>
            <w:tcW w:w="3119" w:type="dxa"/>
          </w:tcPr>
          <w:p w14:paraId="3A2CE9C5"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b/>
                <w:bCs/>
                <w:color w:val="000000" w:themeColor="text1"/>
                <w:sz w:val="24"/>
                <w:szCs w:val="24"/>
              </w:rPr>
              <w:t>Näitaja kood ja nimetus</w:t>
            </w:r>
          </w:p>
        </w:tc>
        <w:tc>
          <w:tcPr>
            <w:tcW w:w="1275" w:type="dxa"/>
          </w:tcPr>
          <w:p w14:paraId="6810EBC0"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b/>
                <w:bCs/>
                <w:color w:val="000000" w:themeColor="text1"/>
                <w:sz w:val="24"/>
                <w:szCs w:val="24"/>
              </w:rPr>
              <w:t>Näitaja mõõtühik</w:t>
            </w:r>
          </w:p>
        </w:tc>
        <w:tc>
          <w:tcPr>
            <w:tcW w:w="1418" w:type="dxa"/>
          </w:tcPr>
          <w:p w14:paraId="6C312600"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D245B4">
              <w:rPr>
                <w:rFonts w:ascii="Times New Roman" w:eastAsia="Times New Roman" w:hAnsi="Times New Roman" w:cs="Times New Roman"/>
                <w:b/>
                <w:bCs/>
                <w:color w:val="000000" w:themeColor="text1"/>
                <w:sz w:val="24"/>
                <w:szCs w:val="24"/>
              </w:rPr>
              <w:t>Sihttase 2024</w:t>
            </w:r>
          </w:p>
          <w:p w14:paraId="348BB481"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6E987EEB"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D245B4">
              <w:rPr>
                <w:rFonts w:ascii="Times New Roman" w:eastAsia="Times New Roman" w:hAnsi="Times New Roman" w:cs="Times New Roman"/>
                <w:b/>
                <w:bCs/>
                <w:color w:val="000000" w:themeColor="text1"/>
                <w:sz w:val="24"/>
                <w:szCs w:val="24"/>
              </w:rPr>
              <w:t>Sihttase</w:t>
            </w:r>
          </w:p>
          <w:p w14:paraId="6B49F734"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45B4">
              <w:rPr>
                <w:rFonts w:ascii="Times New Roman" w:eastAsia="Times New Roman" w:hAnsi="Times New Roman" w:cs="Times New Roman"/>
                <w:b/>
                <w:bCs/>
                <w:color w:val="000000" w:themeColor="text1"/>
                <w:sz w:val="24"/>
                <w:szCs w:val="24"/>
              </w:rPr>
              <w:t>2029</w:t>
            </w:r>
          </w:p>
        </w:tc>
        <w:tc>
          <w:tcPr>
            <w:tcW w:w="3827" w:type="dxa"/>
          </w:tcPr>
          <w:p w14:paraId="0F9D6D38"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D245B4">
              <w:rPr>
                <w:rFonts w:ascii="Times New Roman" w:eastAsia="Times New Roman" w:hAnsi="Times New Roman" w:cs="Times New Roman"/>
                <w:b/>
                <w:bCs/>
                <w:color w:val="000000" w:themeColor="text1"/>
                <w:sz w:val="24"/>
                <w:szCs w:val="24"/>
              </w:rPr>
              <w:t xml:space="preserve">Selgitav teave </w:t>
            </w:r>
          </w:p>
        </w:tc>
      </w:tr>
      <w:tr w:rsidR="00D245B4" w:rsidRPr="00D245B4" w14:paraId="0E82F49C" w14:textId="77777777" w:rsidTr="00E34969">
        <w:trPr>
          <w:trHeight w:val="50"/>
        </w:trPr>
        <w:tc>
          <w:tcPr>
            <w:tcW w:w="2405" w:type="dxa"/>
            <w:vMerge w:val="restart"/>
          </w:tcPr>
          <w:p w14:paraId="651C19E3" w14:textId="4AD944B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del w:id="150" w:author="Aivi Kuivonen" w:date="2025-09-15T13:47:00Z" w16du:dateUtc="2025-09-15T10:47:00Z">
              <w:r w:rsidRPr="00D245B4" w:rsidDel="001773DE">
                <w:rPr>
                  <w:rFonts w:ascii="Times New Roman" w:eastAsia="Times New Roman" w:hAnsi="Times New Roman" w:cs="Times New Roman"/>
                  <w:bCs/>
                  <w:color w:val="000000" w:themeColor="text1"/>
                  <w:sz w:val="24"/>
                  <w:szCs w:val="24"/>
                </w:rPr>
                <w:delText>Euroopa Liidu ühtne e-viisa ja e-taotluskeskkonna rakendamine</w:delText>
              </w:r>
            </w:del>
          </w:p>
        </w:tc>
        <w:tc>
          <w:tcPr>
            <w:tcW w:w="1843" w:type="dxa"/>
            <w:vMerge w:val="restart"/>
          </w:tcPr>
          <w:p w14:paraId="021A00A5" w14:textId="67D0DDFB"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51" w:author="Aivi Kuivonen" w:date="2025-09-15T13:47:00Z" w16du:dateUtc="2025-09-15T10:47:00Z">
              <w:r w:rsidRPr="00D245B4" w:rsidDel="001773DE">
                <w:rPr>
                  <w:rFonts w:ascii="Times New Roman" w:eastAsia="Times New Roman" w:hAnsi="Times New Roman" w:cs="Times New Roman"/>
                  <w:color w:val="000000" w:themeColor="text1"/>
                  <w:sz w:val="24"/>
                  <w:szCs w:val="24"/>
                </w:rPr>
                <w:delText>200 130, kaudseid kulusid ei ole ette nähtud</w:delText>
              </w:r>
            </w:del>
          </w:p>
        </w:tc>
        <w:tc>
          <w:tcPr>
            <w:tcW w:w="3119" w:type="dxa"/>
          </w:tcPr>
          <w:p w14:paraId="3A9771FD" w14:textId="179A410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52" w:author="Aivi Kuivonen" w:date="2025-09-15T13:47:00Z" w16du:dateUtc="2025-09-15T10:47:00Z">
              <w:r w:rsidRPr="00D245B4" w:rsidDel="001773DE">
                <w:rPr>
                  <w:rFonts w:ascii="Times New Roman" w:eastAsia="Times New Roman" w:hAnsi="Times New Roman" w:cs="Times New Roman"/>
                  <w:color w:val="000000" w:themeColor="text1"/>
                  <w:sz w:val="24"/>
                  <w:szCs w:val="24"/>
                </w:rPr>
                <w:delText>BMVI O.2.1 Viisade menetlemise digitaliseerimist toetavate projektide arv.</w:delText>
              </w:r>
            </w:del>
          </w:p>
        </w:tc>
        <w:tc>
          <w:tcPr>
            <w:tcW w:w="1275" w:type="dxa"/>
          </w:tcPr>
          <w:p w14:paraId="5EFCCBA8" w14:textId="5AB5C1F0"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53" w:author="Aivi Kuivonen" w:date="2025-09-15T13:47:00Z" w16du:dateUtc="2025-09-15T10:47:00Z">
              <w:r w:rsidRPr="00D245B4" w:rsidDel="001773DE">
                <w:rPr>
                  <w:rFonts w:ascii="Times New Roman" w:eastAsia="Times New Roman" w:hAnsi="Times New Roman" w:cs="Times New Roman"/>
                  <w:color w:val="000000" w:themeColor="text1"/>
                  <w:sz w:val="24"/>
                  <w:szCs w:val="24"/>
                </w:rPr>
                <w:delText>arv</w:delText>
              </w:r>
            </w:del>
          </w:p>
        </w:tc>
        <w:tc>
          <w:tcPr>
            <w:tcW w:w="1418" w:type="dxa"/>
          </w:tcPr>
          <w:p w14:paraId="231DC739" w14:textId="1F1361EF"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54" w:author="Aivi Kuivonen" w:date="2025-09-15T13:48:00Z" w16du:dateUtc="2025-09-15T10:48:00Z">
              <w:r w:rsidRPr="00D245B4" w:rsidDel="001773DE">
                <w:rPr>
                  <w:rFonts w:ascii="Times New Roman" w:eastAsia="Times New Roman" w:hAnsi="Times New Roman" w:cs="Times New Roman"/>
                  <w:color w:val="000000" w:themeColor="text1"/>
                  <w:sz w:val="24"/>
                  <w:szCs w:val="24"/>
                </w:rPr>
                <w:delText>0</w:delText>
              </w:r>
            </w:del>
          </w:p>
        </w:tc>
        <w:tc>
          <w:tcPr>
            <w:tcW w:w="1134" w:type="dxa"/>
          </w:tcPr>
          <w:p w14:paraId="48708B5B" w14:textId="297159A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del w:id="155" w:author="Aivi Kuivonen" w:date="2025-09-15T13:48:00Z" w16du:dateUtc="2025-09-15T10:48:00Z">
              <w:r w:rsidRPr="00D245B4" w:rsidDel="001773DE">
                <w:rPr>
                  <w:rFonts w:ascii="Times New Roman" w:eastAsia="Times New Roman" w:hAnsi="Times New Roman" w:cs="Times New Roman"/>
                  <w:bCs/>
                  <w:color w:val="000000" w:themeColor="text1"/>
                  <w:sz w:val="24"/>
                  <w:szCs w:val="24"/>
                </w:rPr>
                <w:delText>1</w:delText>
              </w:r>
            </w:del>
          </w:p>
        </w:tc>
        <w:tc>
          <w:tcPr>
            <w:tcW w:w="3827" w:type="dxa"/>
          </w:tcPr>
          <w:p w14:paraId="209EFDFF"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D245B4" w:rsidRPr="00D245B4" w14:paraId="3A28C49F" w14:textId="77777777" w:rsidTr="00E34969">
        <w:trPr>
          <w:trHeight w:val="160"/>
        </w:trPr>
        <w:tc>
          <w:tcPr>
            <w:tcW w:w="2405" w:type="dxa"/>
            <w:vMerge/>
          </w:tcPr>
          <w:p w14:paraId="50EEB766"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70FE9CC4"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72D10DCD" w14:textId="485A43AD" w:rsidR="00D245B4" w:rsidRPr="00D245B4" w:rsidDel="001773DE" w:rsidRDefault="00D245B4" w:rsidP="00D245B4">
            <w:pPr>
              <w:spacing w:after="0" w:line="240" w:lineRule="auto"/>
              <w:ind w:left="0"/>
              <w:jc w:val="both"/>
              <w:rPr>
                <w:del w:id="156" w:author="Aivi Kuivonen" w:date="2025-09-15T13:47:00Z" w16du:dateUtc="2025-09-15T10:47:00Z"/>
                <w:rFonts w:ascii="Times New Roman" w:eastAsia="Times New Roman" w:hAnsi="Times New Roman" w:cs="Times New Roman"/>
                <w:color w:val="000000" w:themeColor="text1"/>
                <w:sz w:val="24"/>
                <w:szCs w:val="24"/>
              </w:rPr>
            </w:pPr>
            <w:del w:id="157" w:author="Aivi Kuivonen" w:date="2025-09-15T13:47:00Z" w16du:dateUtc="2025-09-15T10:47:00Z">
              <w:r w:rsidRPr="00D245B4" w:rsidDel="001773DE">
                <w:rPr>
                  <w:rFonts w:ascii="Times New Roman" w:eastAsia="Times New Roman" w:hAnsi="Times New Roman" w:cs="Times New Roman"/>
                  <w:color w:val="000000" w:themeColor="text1"/>
                  <w:sz w:val="24"/>
                  <w:szCs w:val="24"/>
                </w:rPr>
                <w:delText xml:space="preserve">BMVI R.2.10 Digitaalselt esitatud viisataotluste arv. </w:delText>
              </w:r>
            </w:del>
          </w:p>
          <w:p w14:paraId="590B6263" w14:textId="77777777" w:rsidR="00D245B4" w:rsidRPr="00D245B4" w:rsidRDefault="00D245B4" w:rsidP="001773DE">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24CA65FB" w14:textId="2B9FECD4"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del w:id="158" w:author="Aivi Kuivonen" w:date="2025-09-15T13:47:00Z" w16du:dateUtc="2025-09-15T10:47:00Z">
              <w:r w:rsidRPr="00D245B4" w:rsidDel="001773DE">
                <w:rPr>
                  <w:rFonts w:ascii="Times New Roman" w:eastAsia="Times New Roman" w:hAnsi="Times New Roman" w:cs="Times New Roman"/>
                  <w:color w:val="000000" w:themeColor="text1"/>
                  <w:sz w:val="24"/>
                  <w:szCs w:val="24"/>
                </w:rPr>
                <w:delText>arv</w:delText>
              </w:r>
            </w:del>
          </w:p>
        </w:tc>
        <w:tc>
          <w:tcPr>
            <w:tcW w:w="1418" w:type="dxa"/>
          </w:tcPr>
          <w:p w14:paraId="03B704E3" w14:textId="5398A80F"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59" w:author="Aivi Kuivonen" w:date="2025-09-15T13:48:00Z" w16du:dateUtc="2025-09-15T10:48:00Z">
              <w:r w:rsidRPr="00D245B4" w:rsidDel="001773DE">
                <w:rPr>
                  <w:rFonts w:ascii="Times New Roman" w:eastAsia="Times New Roman" w:hAnsi="Times New Roman" w:cs="Times New Roman"/>
                  <w:color w:val="000000" w:themeColor="text1"/>
                  <w:sz w:val="24"/>
                  <w:szCs w:val="24"/>
                </w:rPr>
                <w:delText>Ei kohaldu</w:delText>
              </w:r>
            </w:del>
          </w:p>
        </w:tc>
        <w:tc>
          <w:tcPr>
            <w:tcW w:w="1134" w:type="dxa"/>
          </w:tcPr>
          <w:p w14:paraId="1F431C82" w14:textId="1ECEA49E"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del w:id="160" w:author="Aivi Kuivonen" w:date="2025-09-15T13:48:00Z" w16du:dateUtc="2025-09-15T10:48:00Z">
              <w:r w:rsidRPr="00D245B4" w:rsidDel="001773DE">
                <w:rPr>
                  <w:rFonts w:ascii="Times New Roman" w:eastAsia="Times New Roman" w:hAnsi="Times New Roman" w:cs="Times New Roman"/>
                  <w:color w:val="000000" w:themeColor="text1"/>
                  <w:sz w:val="24"/>
                  <w:szCs w:val="24"/>
                </w:rPr>
                <w:delText>976 292</w:delText>
              </w:r>
            </w:del>
          </w:p>
        </w:tc>
        <w:tc>
          <w:tcPr>
            <w:tcW w:w="3827" w:type="dxa"/>
          </w:tcPr>
          <w:p w14:paraId="6CA968DD" w14:textId="5C903956"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61" w:author="Aivi Kuivonen" w:date="2025-09-15T13:49:00Z" w16du:dateUtc="2025-09-15T10:49:00Z">
              <w:r w:rsidRPr="00D245B4" w:rsidDel="001773DE">
                <w:rPr>
                  <w:rFonts w:ascii="Times New Roman" w:eastAsia="Times New Roman" w:hAnsi="Times New Roman" w:cs="Times New Roman"/>
                  <w:color w:val="000000" w:themeColor="text1"/>
                  <w:sz w:val="24"/>
                  <w:szCs w:val="24"/>
                </w:rPr>
                <w:delText>Iga aruandega raporteeritakse aruandlusperioodi jääv digitaalselt esitatud viisataotluste arv (projekti väline näitaja).</w:delText>
              </w:r>
            </w:del>
          </w:p>
        </w:tc>
      </w:tr>
      <w:tr w:rsidR="00D245B4" w:rsidRPr="00D245B4" w14:paraId="3F57F6A0" w14:textId="77777777" w:rsidTr="00E34969">
        <w:trPr>
          <w:trHeight w:val="160"/>
        </w:trPr>
        <w:tc>
          <w:tcPr>
            <w:tcW w:w="2405" w:type="dxa"/>
            <w:vMerge/>
          </w:tcPr>
          <w:p w14:paraId="490BD59D"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660EB74F"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5D9B3248" w14:textId="3DF25E9E" w:rsidR="00D245B4" w:rsidRPr="00D245B4" w:rsidDel="001773DE" w:rsidRDefault="00D245B4" w:rsidP="00D245B4">
            <w:pPr>
              <w:spacing w:after="0" w:line="240" w:lineRule="auto"/>
              <w:ind w:left="0"/>
              <w:jc w:val="both"/>
              <w:rPr>
                <w:del w:id="162" w:author="Aivi Kuivonen" w:date="2025-09-15T13:47:00Z" w16du:dateUtc="2025-09-15T10:47:00Z"/>
                <w:rFonts w:ascii="Times New Roman" w:eastAsia="Times New Roman" w:hAnsi="Times New Roman" w:cs="Times New Roman"/>
                <w:color w:val="000000" w:themeColor="text1"/>
                <w:sz w:val="24"/>
                <w:szCs w:val="24"/>
              </w:rPr>
            </w:pPr>
            <w:del w:id="163" w:author="Aivi Kuivonen" w:date="2025-09-15T13:47:00Z" w16du:dateUtc="2025-09-15T10:47:00Z">
              <w:r w:rsidRPr="00D245B4" w:rsidDel="001773DE">
                <w:rPr>
                  <w:rFonts w:ascii="Times New Roman" w:eastAsia="Times New Roman" w:hAnsi="Times New Roman" w:cs="Times New Roman"/>
                  <w:color w:val="000000" w:themeColor="text1"/>
                  <w:sz w:val="24"/>
                  <w:szCs w:val="24"/>
                </w:rPr>
                <w:delText xml:space="preserve">BMVI R.2.8 Väljaspool Schengeni ala asuvate uute/ajakohastatud konsulaatide arv </w:delText>
              </w:r>
            </w:del>
          </w:p>
          <w:p w14:paraId="25E4D32B" w14:textId="77777777" w:rsidR="00D245B4" w:rsidRPr="00D245B4" w:rsidRDefault="00D245B4" w:rsidP="001773DE">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5685D862" w14:textId="47AFA319"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del w:id="164" w:author="Aivi Kuivonen" w:date="2025-09-15T13:47:00Z" w16du:dateUtc="2025-09-15T10:47:00Z">
              <w:r w:rsidRPr="00D245B4" w:rsidDel="001773DE">
                <w:rPr>
                  <w:rFonts w:ascii="Times New Roman" w:eastAsia="Times New Roman" w:hAnsi="Times New Roman" w:cs="Times New Roman"/>
                  <w:color w:val="000000" w:themeColor="text1"/>
                  <w:sz w:val="24"/>
                  <w:szCs w:val="24"/>
                </w:rPr>
                <w:delText>arv</w:delText>
              </w:r>
            </w:del>
          </w:p>
        </w:tc>
        <w:tc>
          <w:tcPr>
            <w:tcW w:w="1418" w:type="dxa"/>
          </w:tcPr>
          <w:p w14:paraId="67CB178B" w14:textId="7C4E8930"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65" w:author="Aivi Kuivonen" w:date="2025-09-15T13:48:00Z" w16du:dateUtc="2025-09-15T10:48:00Z">
              <w:r w:rsidRPr="00D245B4" w:rsidDel="001773DE">
                <w:rPr>
                  <w:rFonts w:ascii="Times New Roman" w:eastAsia="Times New Roman" w:hAnsi="Times New Roman" w:cs="Times New Roman"/>
                  <w:color w:val="000000" w:themeColor="text1"/>
                  <w:sz w:val="24"/>
                  <w:szCs w:val="24"/>
                </w:rPr>
                <w:delText>Ei kohaldu</w:delText>
              </w:r>
            </w:del>
          </w:p>
        </w:tc>
        <w:tc>
          <w:tcPr>
            <w:tcW w:w="1134" w:type="dxa"/>
          </w:tcPr>
          <w:p w14:paraId="75531792" w14:textId="51E62713"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del w:id="166" w:author="Aivi Kuivonen" w:date="2025-09-15T13:48:00Z" w16du:dateUtc="2025-09-15T10:48:00Z">
              <w:r w:rsidRPr="00D245B4" w:rsidDel="001773DE">
                <w:rPr>
                  <w:rFonts w:ascii="Times New Roman" w:eastAsia="Times New Roman" w:hAnsi="Times New Roman" w:cs="Times New Roman"/>
                  <w:bCs/>
                  <w:color w:val="000000" w:themeColor="text1"/>
                  <w:sz w:val="24"/>
                  <w:szCs w:val="24"/>
                </w:rPr>
                <w:delText>20</w:delText>
              </w:r>
            </w:del>
          </w:p>
        </w:tc>
        <w:tc>
          <w:tcPr>
            <w:tcW w:w="3827" w:type="dxa"/>
          </w:tcPr>
          <w:p w14:paraId="0FBC2158"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D245B4" w:rsidRPr="00D245B4" w14:paraId="1BD50924" w14:textId="77777777" w:rsidTr="00E34969">
        <w:trPr>
          <w:trHeight w:val="160"/>
        </w:trPr>
        <w:tc>
          <w:tcPr>
            <w:tcW w:w="2405" w:type="dxa"/>
            <w:vMerge/>
          </w:tcPr>
          <w:p w14:paraId="2C9D20CF"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23006005"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607069D8" w14:textId="0ACB9046" w:rsidR="00D245B4" w:rsidRPr="00D245B4" w:rsidDel="001773DE" w:rsidRDefault="00D245B4" w:rsidP="00D245B4">
            <w:pPr>
              <w:spacing w:after="0" w:line="240" w:lineRule="auto"/>
              <w:ind w:left="0"/>
              <w:jc w:val="both"/>
              <w:rPr>
                <w:del w:id="167" w:author="Aivi Kuivonen" w:date="2025-09-15T13:47:00Z" w16du:dateUtc="2025-09-15T10:47:00Z"/>
                <w:rFonts w:ascii="Times New Roman" w:eastAsia="Times New Roman" w:hAnsi="Times New Roman" w:cs="Times New Roman"/>
                <w:color w:val="000000" w:themeColor="text1"/>
                <w:sz w:val="24"/>
                <w:szCs w:val="24"/>
              </w:rPr>
            </w:pPr>
            <w:del w:id="168" w:author="Aivi Kuivonen" w:date="2025-09-15T13:47:00Z" w16du:dateUtc="2025-09-15T10:47:00Z">
              <w:r w:rsidRPr="00D245B4" w:rsidDel="001773DE">
                <w:rPr>
                  <w:rFonts w:ascii="Times New Roman" w:eastAsia="Times New Roman" w:hAnsi="Times New Roman" w:cs="Times New Roman"/>
                  <w:color w:val="000000" w:themeColor="text1"/>
                  <w:sz w:val="24"/>
                  <w:szCs w:val="24"/>
                </w:rPr>
                <w:delText>BMVI R.2.8.1 Väljaspool Schengeni ala asuvate uute/ajakohastatud konsulaatide arv, millest omakorda</w:delText>
              </w:r>
            </w:del>
          </w:p>
          <w:p w14:paraId="53996EFD" w14:textId="28EB7EF5"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del w:id="169" w:author="Aivi Kuivonen" w:date="2025-09-15T13:47:00Z" w16du:dateUtc="2025-09-15T10:47:00Z">
              <w:r w:rsidRPr="00D245B4" w:rsidDel="001773DE">
                <w:rPr>
                  <w:rFonts w:ascii="Times New Roman" w:eastAsia="Times New Roman" w:hAnsi="Times New Roman" w:cs="Times New Roman"/>
                  <w:color w:val="000000" w:themeColor="text1"/>
                  <w:sz w:val="24"/>
                  <w:szCs w:val="24"/>
                </w:rPr>
                <w:delText>nende konsulaatide arv, mida on ajakohastatud, et muuta need viisataotlejate jaoks kliendisõbralikumaks</w:delText>
              </w:r>
            </w:del>
          </w:p>
        </w:tc>
        <w:tc>
          <w:tcPr>
            <w:tcW w:w="1275" w:type="dxa"/>
          </w:tcPr>
          <w:p w14:paraId="4043D2DA" w14:textId="0056DFE0"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del w:id="170" w:author="Aivi Kuivonen" w:date="2025-09-15T13:47:00Z" w16du:dateUtc="2025-09-15T10:47:00Z">
              <w:r w:rsidRPr="00D245B4" w:rsidDel="001773DE">
                <w:rPr>
                  <w:rFonts w:ascii="Times New Roman" w:eastAsia="Times New Roman" w:hAnsi="Times New Roman" w:cs="Times New Roman"/>
                  <w:color w:val="000000" w:themeColor="text1"/>
                  <w:sz w:val="24"/>
                  <w:szCs w:val="24"/>
                </w:rPr>
                <w:delText>arv</w:delText>
              </w:r>
            </w:del>
          </w:p>
        </w:tc>
        <w:tc>
          <w:tcPr>
            <w:tcW w:w="1418" w:type="dxa"/>
          </w:tcPr>
          <w:p w14:paraId="04FCC11A" w14:textId="4A6FC2B2"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71" w:author="Aivi Kuivonen" w:date="2025-09-15T13:49:00Z" w16du:dateUtc="2025-09-15T10:49:00Z">
              <w:r w:rsidRPr="00D245B4" w:rsidDel="001773DE">
                <w:rPr>
                  <w:rFonts w:ascii="Times New Roman" w:eastAsia="Times New Roman" w:hAnsi="Times New Roman" w:cs="Times New Roman"/>
                  <w:color w:val="000000" w:themeColor="text1"/>
                  <w:sz w:val="24"/>
                  <w:szCs w:val="24"/>
                </w:rPr>
                <w:delText>Ei kohaldu</w:delText>
              </w:r>
            </w:del>
          </w:p>
        </w:tc>
        <w:tc>
          <w:tcPr>
            <w:tcW w:w="1134" w:type="dxa"/>
          </w:tcPr>
          <w:p w14:paraId="6F88B5FE" w14:textId="375A750E"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del w:id="172" w:author="Aivi Kuivonen" w:date="2025-09-15T13:49:00Z" w16du:dateUtc="2025-09-15T10:49:00Z">
              <w:r w:rsidRPr="00D245B4" w:rsidDel="001773DE">
                <w:rPr>
                  <w:rFonts w:ascii="Times New Roman" w:eastAsia="Times New Roman" w:hAnsi="Times New Roman" w:cs="Times New Roman"/>
                  <w:bCs/>
                  <w:color w:val="000000" w:themeColor="text1"/>
                  <w:sz w:val="24"/>
                  <w:szCs w:val="24"/>
                </w:rPr>
                <w:delText>20</w:delText>
              </w:r>
            </w:del>
          </w:p>
        </w:tc>
        <w:tc>
          <w:tcPr>
            <w:tcW w:w="3827" w:type="dxa"/>
          </w:tcPr>
          <w:p w14:paraId="6ABAD046" w14:textId="2289A554"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del w:id="173" w:author="Aivi Kuivonen" w:date="2025-09-15T13:49:00Z" w16du:dateUtc="2025-09-15T10:49:00Z">
              <w:r w:rsidRPr="00D245B4" w:rsidDel="001773DE">
                <w:rPr>
                  <w:rFonts w:ascii="Times New Roman" w:eastAsia="Times New Roman" w:hAnsi="Times New Roman" w:cs="Times New Roman"/>
                  <w:color w:val="000000" w:themeColor="text1"/>
                  <w:sz w:val="24"/>
                  <w:szCs w:val="24"/>
                </w:rPr>
                <w:delText>Selle näitaja all raporteerida konsulaatide/välisesinduste arv, kus on pärast projekti lõppu kasutusel Schengeni e-viisade süsteem ja e-taotluskeskkond.</w:delText>
              </w:r>
            </w:del>
          </w:p>
        </w:tc>
      </w:tr>
      <w:tr w:rsidR="00D245B4" w:rsidRPr="00D245B4" w14:paraId="3F304041" w14:textId="77777777" w:rsidTr="00E34969">
        <w:trPr>
          <w:trHeight w:val="160"/>
        </w:trPr>
        <w:tc>
          <w:tcPr>
            <w:tcW w:w="2405" w:type="dxa"/>
          </w:tcPr>
          <w:p w14:paraId="56CC5948"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 xml:space="preserve">Riigisisese viisaregistri arenduste II etapp   </w:t>
            </w:r>
          </w:p>
        </w:tc>
        <w:tc>
          <w:tcPr>
            <w:tcW w:w="1843" w:type="dxa"/>
          </w:tcPr>
          <w:p w14:paraId="788A09A0" w14:textId="77777777" w:rsidR="00D245B4" w:rsidRPr="00D245B4" w:rsidRDefault="00D245B4" w:rsidP="001773DE">
            <w:pPr>
              <w:spacing w:after="0" w:line="240" w:lineRule="auto"/>
              <w:ind w:left="0"/>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499 885, 00 kaudseid kulusid ei ole ette nähtud</w:t>
            </w:r>
          </w:p>
        </w:tc>
        <w:tc>
          <w:tcPr>
            <w:tcW w:w="3119" w:type="dxa"/>
          </w:tcPr>
          <w:p w14:paraId="62A04399" w14:textId="77777777" w:rsidR="00D245B4" w:rsidRPr="00D245B4" w:rsidRDefault="00D245B4" w:rsidP="006E2CF3">
            <w:pPr>
              <w:spacing w:after="0" w:line="240" w:lineRule="auto"/>
              <w:ind w:left="0"/>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BMVI O.2.5 Välja töötatud/hooldatud/ajakohastatud suuremahuliste IT-süsteemide arv</w:t>
            </w:r>
          </w:p>
          <w:p w14:paraId="394E23D1"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05C0DD99"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arv</w:t>
            </w:r>
          </w:p>
        </w:tc>
        <w:tc>
          <w:tcPr>
            <w:tcW w:w="1418" w:type="dxa"/>
          </w:tcPr>
          <w:p w14:paraId="5301F3CC" w14:textId="77777777" w:rsidR="00D245B4" w:rsidRPr="00D245B4" w:rsidRDefault="00D245B4" w:rsidP="00D245B4">
            <w:pPr>
              <w:autoSpaceDE w:val="0"/>
              <w:autoSpaceDN w:val="0"/>
              <w:adjustRightInd w:val="0"/>
              <w:spacing w:after="0" w:line="240" w:lineRule="auto"/>
              <w:ind w:left="0"/>
              <w:jc w:val="center"/>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1</w:t>
            </w:r>
          </w:p>
        </w:tc>
        <w:tc>
          <w:tcPr>
            <w:tcW w:w="1134" w:type="dxa"/>
          </w:tcPr>
          <w:p w14:paraId="0CF2C250"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45B4">
              <w:rPr>
                <w:rFonts w:ascii="Times New Roman" w:eastAsia="Times New Roman" w:hAnsi="Times New Roman" w:cs="Times New Roman"/>
                <w:bCs/>
                <w:color w:val="000000" w:themeColor="text1"/>
                <w:sz w:val="24"/>
                <w:szCs w:val="24"/>
              </w:rPr>
              <w:t>1</w:t>
            </w:r>
          </w:p>
        </w:tc>
        <w:tc>
          <w:tcPr>
            <w:tcW w:w="3827" w:type="dxa"/>
          </w:tcPr>
          <w:p w14:paraId="58152B70" w14:textId="5F1B55B6" w:rsidR="00D245B4" w:rsidRPr="00D245B4" w:rsidRDefault="006318D8"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ins w:id="174" w:author="Aivi Kuivonen" w:date="2025-09-15T14:01:00Z" w16du:dateUtc="2025-09-15T11:01:00Z">
              <w:r>
                <w:rPr>
                  <w:rFonts w:ascii="Times New Roman" w:eastAsia="Times New Roman" w:hAnsi="Times New Roman" w:cs="Times New Roman"/>
                  <w:color w:val="000000" w:themeColor="text1"/>
                  <w:sz w:val="24"/>
                  <w:szCs w:val="24"/>
                </w:rPr>
                <w:t>Selle näitaja all raporteerida VIS</w:t>
              </w:r>
            </w:ins>
            <w:ins w:id="175" w:author="Aivi Kuivonen" w:date="2025-09-15T14:02:00Z" w16du:dateUtc="2025-09-15T11:02:00Z">
              <w:r>
                <w:rPr>
                  <w:rFonts w:ascii="Times New Roman" w:eastAsia="Times New Roman" w:hAnsi="Times New Roman" w:cs="Times New Roman"/>
                  <w:color w:val="000000" w:themeColor="text1"/>
                  <w:sz w:val="24"/>
                  <w:szCs w:val="24"/>
                </w:rPr>
                <w:t>.</w:t>
              </w:r>
            </w:ins>
          </w:p>
        </w:tc>
      </w:tr>
      <w:tr w:rsidR="006318D8" w:rsidRPr="00D245B4" w14:paraId="32DD4611" w14:textId="77777777" w:rsidTr="00E34969">
        <w:trPr>
          <w:trHeight w:val="160"/>
          <w:ins w:id="176" w:author="Aivi Kuivonen" w:date="2025-09-15T13:57:00Z"/>
        </w:trPr>
        <w:tc>
          <w:tcPr>
            <w:tcW w:w="2405" w:type="dxa"/>
          </w:tcPr>
          <w:p w14:paraId="6B9B239D" w14:textId="77777777" w:rsidR="006318D8" w:rsidRPr="00D245B4" w:rsidRDefault="006318D8" w:rsidP="00D245B4">
            <w:pPr>
              <w:autoSpaceDE w:val="0"/>
              <w:autoSpaceDN w:val="0"/>
              <w:adjustRightInd w:val="0"/>
              <w:spacing w:after="0" w:line="240" w:lineRule="auto"/>
              <w:ind w:left="0"/>
              <w:rPr>
                <w:ins w:id="177" w:author="Aivi Kuivonen" w:date="2025-09-15T13:57:00Z" w16du:dateUtc="2025-09-15T10:57:00Z"/>
                <w:rFonts w:ascii="Times New Roman" w:eastAsia="Times New Roman" w:hAnsi="Times New Roman" w:cs="Times New Roman"/>
                <w:color w:val="000000" w:themeColor="text1"/>
                <w:sz w:val="24"/>
                <w:szCs w:val="24"/>
              </w:rPr>
            </w:pPr>
          </w:p>
        </w:tc>
        <w:tc>
          <w:tcPr>
            <w:tcW w:w="1843" w:type="dxa"/>
          </w:tcPr>
          <w:p w14:paraId="39B21DA5" w14:textId="77777777" w:rsidR="006318D8" w:rsidRPr="00D245B4" w:rsidRDefault="006318D8" w:rsidP="001773DE">
            <w:pPr>
              <w:spacing w:after="0" w:line="240" w:lineRule="auto"/>
              <w:ind w:left="0"/>
              <w:rPr>
                <w:ins w:id="178" w:author="Aivi Kuivonen" w:date="2025-09-15T13:57:00Z" w16du:dateUtc="2025-09-15T10:57:00Z"/>
                <w:rFonts w:ascii="Times New Roman" w:eastAsia="Times New Roman" w:hAnsi="Times New Roman" w:cs="Times New Roman"/>
                <w:color w:val="000000" w:themeColor="text1"/>
                <w:sz w:val="24"/>
                <w:szCs w:val="24"/>
              </w:rPr>
            </w:pPr>
          </w:p>
        </w:tc>
        <w:tc>
          <w:tcPr>
            <w:tcW w:w="3119" w:type="dxa"/>
          </w:tcPr>
          <w:p w14:paraId="64B5B3B3" w14:textId="20138D61" w:rsidR="006318D8" w:rsidRPr="006318D8" w:rsidRDefault="006318D8" w:rsidP="006E2CF3">
            <w:pPr>
              <w:spacing w:after="0" w:line="240" w:lineRule="auto"/>
              <w:ind w:left="0"/>
              <w:rPr>
                <w:ins w:id="179" w:author="Aivi Kuivonen" w:date="2025-09-15T13:58:00Z" w16du:dateUtc="2025-09-15T10:58:00Z"/>
                <w:rFonts w:ascii="Times New Roman" w:eastAsia="Times New Roman" w:hAnsi="Times New Roman" w:cs="Times New Roman"/>
                <w:color w:val="000000" w:themeColor="text1"/>
                <w:sz w:val="24"/>
                <w:szCs w:val="24"/>
              </w:rPr>
            </w:pPr>
            <w:bookmarkStart w:id="180" w:name="_Hlk210034673"/>
            <w:ins w:id="181" w:author="Aivi Kuivonen" w:date="2025-09-15T13:57:00Z" w16du:dateUtc="2025-09-15T10:57:00Z">
              <w:r w:rsidRPr="00D245B4">
                <w:rPr>
                  <w:rFonts w:ascii="Times New Roman" w:eastAsia="Times New Roman" w:hAnsi="Times New Roman" w:cs="Times New Roman"/>
                  <w:color w:val="000000" w:themeColor="text1"/>
                  <w:sz w:val="24"/>
                  <w:szCs w:val="24"/>
                </w:rPr>
                <w:t>BMVI O.2.5</w:t>
              </w:r>
            </w:ins>
            <w:ins w:id="182" w:author="Aivi Kuivonen" w:date="2025-09-15T13:59:00Z" w16du:dateUtc="2025-09-15T10:59:00Z">
              <w:r>
                <w:rPr>
                  <w:rFonts w:ascii="Times New Roman" w:eastAsia="Times New Roman" w:hAnsi="Times New Roman" w:cs="Times New Roman"/>
                  <w:color w:val="000000" w:themeColor="text1"/>
                  <w:sz w:val="24"/>
                  <w:szCs w:val="24"/>
                </w:rPr>
                <w:t>.1</w:t>
              </w:r>
            </w:ins>
            <w:ins w:id="183" w:author="Aivi Kuivonen" w:date="2025-09-15T13:57:00Z" w16du:dateUtc="2025-09-15T10:57:00Z">
              <w:r w:rsidRPr="00D245B4">
                <w:rPr>
                  <w:rFonts w:ascii="Times New Roman" w:eastAsia="Times New Roman" w:hAnsi="Times New Roman" w:cs="Times New Roman"/>
                  <w:color w:val="000000" w:themeColor="text1"/>
                  <w:sz w:val="24"/>
                  <w:szCs w:val="24"/>
                </w:rPr>
                <w:t xml:space="preserve"> Välja töötatud/hooldatud/ajakohastatud suuremahuliste IT-süsteemide arv</w:t>
              </w:r>
              <w:r>
                <w:rPr>
                  <w:rFonts w:ascii="Times New Roman" w:eastAsia="Times New Roman" w:hAnsi="Times New Roman" w:cs="Times New Roman"/>
                  <w:color w:val="000000" w:themeColor="text1"/>
                  <w:sz w:val="24"/>
                  <w:szCs w:val="24"/>
                </w:rPr>
                <w:t xml:space="preserve">, </w:t>
              </w:r>
            </w:ins>
            <w:ins w:id="184" w:author="Aivi Kuivonen" w:date="2025-09-15T13:58:00Z" w16du:dateUtc="2025-09-15T10:58:00Z">
              <w:r w:rsidRPr="006318D8">
                <w:rPr>
                  <w:rFonts w:ascii="Times New Roman" w:eastAsia="Times New Roman" w:hAnsi="Times New Roman" w:cs="Times New Roman"/>
                  <w:color w:val="000000" w:themeColor="text1"/>
                  <w:sz w:val="24"/>
                  <w:szCs w:val="24"/>
                </w:rPr>
                <w:t>millest omakorda</w:t>
              </w:r>
            </w:ins>
          </w:p>
          <w:p w14:paraId="401F92BB" w14:textId="29BBB76D" w:rsidR="006318D8" w:rsidRPr="00D245B4" w:rsidRDefault="006318D8" w:rsidP="006E2CF3">
            <w:pPr>
              <w:spacing w:after="0" w:line="240" w:lineRule="auto"/>
              <w:ind w:left="0"/>
              <w:rPr>
                <w:ins w:id="185" w:author="Aivi Kuivonen" w:date="2025-09-15T13:57:00Z" w16du:dateUtc="2025-09-15T10:57:00Z"/>
                <w:rFonts w:ascii="Times New Roman" w:eastAsia="Times New Roman" w:hAnsi="Times New Roman" w:cs="Times New Roman"/>
                <w:color w:val="000000" w:themeColor="text1"/>
                <w:sz w:val="24"/>
                <w:szCs w:val="24"/>
              </w:rPr>
            </w:pPr>
            <w:ins w:id="186" w:author="Aivi Kuivonen" w:date="2025-09-15T13:58:00Z" w16du:dateUtc="2025-09-15T10:58:00Z">
              <w:r w:rsidRPr="006318D8">
                <w:rPr>
                  <w:rFonts w:ascii="Times New Roman" w:eastAsia="Times New Roman" w:hAnsi="Times New Roman" w:cs="Times New Roman"/>
                  <w:color w:val="000000" w:themeColor="text1"/>
                  <w:sz w:val="24"/>
                  <w:szCs w:val="24"/>
                </w:rPr>
                <w:t>välja töötatud suuremahuliste IT-süsteemide arv</w:t>
              </w:r>
            </w:ins>
          </w:p>
          <w:bookmarkEnd w:id="180"/>
          <w:p w14:paraId="01281418" w14:textId="1A725CB8" w:rsidR="006318D8" w:rsidRPr="00D245B4" w:rsidRDefault="006318D8" w:rsidP="00D245B4">
            <w:pPr>
              <w:spacing w:after="0" w:line="240" w:lineRule="auto"/>
              <w:ind w:left="0"/>
              <w:jc w:val="both"/>
              <w:rPr>
                <w:ins w:id="187" w:author="Aivi Kuivonen" w:date="2025-09-15T13:57:00Z" w16du:dateUtc="2025-09-15T10:57:00Z"/>
                <w:rFonts w:ascii="Times New Roman" w:eastAsia="Times New Roman" w:hAnsi="Times New Roman" w:cs="Times New Roman"/>
                <w:color w:val="000000" w:themeColor="text1"/>
                <w:sz w:val="24"/>
                <w:szCs w:val="24"/>
              </w:rPr>
            </w:pPr>
          </w:p>
        </w:tc>
        <w:tc>
          <w:tcPr>
            <w:tcW w:w="1275" w:type="dxa"/>
          </w:tcPr>
          <w:p w14:paraId="79978554" w14:textId="185C6C6E" w:rsidR="006318D8" w:rsidRPr="00D245B4" w:rsidRDefault="006318D8" w:rsidP="00D245B4">
            <w:pPr>
              <w:spacing w:after="0" w:line="240" w:lineRule="auto"/>
              <w:ind w:left="0"/>
              <w:jc w:val="both"/>
              <w:rPr>
                <w:ins w:id="188" w:author="Aivi Kuivonen" w:date="2025-09-15T13:57:00Z" w16du:dateUtc="2025-09-15T10:57:00Z"/>
                <w:rFonts w:ascii="Times New Roman" w:eastAsia="Times New Roman" w:hAnsi="Times New Roman" w:cs="Times New Roman"/>
                <w:color w:val="000000" w:themeColor="text1"/>
                <w:sz w:val="24"/>
                <w:szCs w:val="24"/>
              </w:rPr>
            </w:pPr>
            <w:ins w:id="189" w:author="Aivi Kuivonen" w:date="2025-09-15T14:00:00Z" w16du:dateUtc="2025-09-15T11:00:00Z">
              <w:r>
                <w:rPr>
                  <w:rFonts w:ascii="Times New Roman" w:eastAsia="Times New Roman" w:hAnsi="Times New Roman" w:cs="Times New Roman"/>
                  <w:color w:val="000000" w:themeColor="text1"/>
                  <w:sz w:val="24"/>
                  <w:szCs w:val="24"/>
                </w:rPr>
                <w:t>arv</w:t>
              </w:r>
            </w:ins>
          </w:p>
        </w:tc>
        <w:tc>
          <w:tcPr>
            <w:tcW w:w="1418" w:type="dxa"/>
          </w:tcPr>
          <w:p w14:paraId="44E2D297" w14:textId="7BA348FE" w:rsidR="006318D8" w:rsidRPr="00D245B4" w:rsidRDefault="006318D8" w:rsidP="00D245B4">
            <w:pPr>
              <w:autoSpaceDE w:val="0"/>
              <w:autoSpaceDN w:val="0"/>
              <w:adjustRightInd w:val="0"/>
              <w:spacing w:after="0" w:line="240" w:lineRule="auto"/>
              <w:ind w:left="0"/>
              <w:jc w:val="center"/>
              <w:rPr>
                <w:ins w:id="190" w:author="Aivi Kuivonen" w:date="2025-09-15T13:57:00Z" w16du:dateUtc="2025-09-15T10:57:00Z"/>
                <w:rFonts w:ascii="Times New Roman" w:eastAsia="Times New Roman" w:hAnsi="Times New Roman" w:cs="Times New Roman"/>
                <w:color w:val="000000" w:themeColor="text1"/>
                <w:sz w:val="24"/>
                <w:szCs w:val="24"/>
              </w:rPr>
            </w:pPr>
            <w:ins w:id="191" w:author="Aivi Kuivonen" w:date="2025-09-15T14:00:00Z" w16du:dateUtc="2025-09-15T11:00:00Z">
              <w:r>
                <w:rPr>
                  <w:rFonts w:ascii="Times New Roman" w:eastAsia="Times New Roman" w:hAnsi="Times New Roman" w:cs="Times New Roman"/>
                  <w:color w:val="000000" w:themeColor="text1"/>
                  <w:sz w:val="24"/>
                  <w:szCs w:val="24"/>
                </w:rPr>
                <w:t>1</w:t>
              </w:r>
            </w:ins>
          </w:p>
        </w:tc>
        <w:tc>
          <w:tcPr>
            <w:tcW w:w="1134" w:type="dxa"/>
          </w:tcPr>
          <w:p w14:paraId="4CB5BF99" w14:textId="13E6B077" w:rsidR="006318D8" w:rsidRPr="00D245B4" w:rsidRDefault="006318D8" w:rsidP="00D245B4">
            <w:pPr>
              <w:autoSpaceDE w:val="0"/>
              <w:autoSpaceDN w:val="0"/>
              <w:adjustRightInd w:val="0"/>
              <w:spacing w:after="0" w:line="240" w:lineRule="auto"/>
              <w:ind w:left="0"/>
              <w:jc w:val="both"/>
              <w:rPr>
                <w:ins w:id="192" w:author="Aivi Kuivonen" w:date="2025-09-15T13:57:00Z" w16du:dateUtc="2025-09-15T10:57:00Z"/>
                <w:rFonts w:ascii="Times New Roman" w:eastAsia="Times New Roman" w:hAnsi="Times New Roman" w:cs="Times New Roman"/>
                <w:bCs/>
                <w:color w:val="000000" w:themeColor="text1"/>
                <w:sz w:val="24"/>
                <w:szCs w:val="24"/>
              </w:rPr>
            </w:pPr>
            <w:ins w:id="193" w:author="Aivi Kuivonen" w:date="2025-09-15T14:00:00Z" w16du:dateUtc="2025-09-15T11:00:00Z">
              <w:r>
                <w:rPr>
                  <w:rFonts w:ascii="Times New Roman" w:eastAsia="Times New Roman" w:hAnsi="Times New Roman" w:cs="Times New Roman"/>
                  <w:bCs/>
                  <w:color w:val="000000" w:themeColor="text1"/>
                  <w:sz w:val="24"/>
                  <w:szCs w:val="24"/>
                </w:rPr>
                <w:t>1</w:t>
              </w:r>
            </w:ins>
          </w:p>
        </w:tc>
        <w:tc>
          <w:tcPr>
            <w:tcW w:w="3827" w:type="dxa"/>
          </w:tcPr>
          <w:p w14:paraId="73843B21" w14:textId="4FE64DD3" w:rsidR="006318D8" w:rsidRPr="00D245B4" w:rsidRDefault="006318D8" w:rsidP="00D245B4">
            <w:pPr>
              <w:autoSpaceDE w:val="0"/>
              <w:autoSpaceDN w:val="0"/>
              <w:adjustRightInd w:val="0"/>
              <w:spacing w:after="0" w:line="240" w:lineRule="auto"/>
              <w:ind w:left="0"/>
              <w:jc w:val="both"/>
              <w:rPr>
                <w:ins w:id="194" w:author="Aivi Kuivonen" w:date="2025-09-15T13:57:00Z" w16du:dateUtc="2025-09-15T10:57:00Z"/>
                <w:rFonts w:ascii="Times New Roman" w:eastAsia="Times New Roman" w:hAnsi="Times New Roman" w:cs="Times New Roman"/>
                <w:color w:val="000000" w:themeColor="text1"/>
                <w:sz w:val="24"/>
                <w:szCs w:val="24"/>
              </w:rPr>
            </w:pPr>
            <w:ins w:id="195" w:author="Aivi Kuivonen" w:date="2025-09-15T14:01:00Z" w16du:dateUtc="2025-09-15T11:01:00Z">
              <w:r>
                <w:rPr>
                  <w:rFonts w:ascii="Times New Roman" w:eastAsia="Times New Roman" w:hAnsi="Times New Roman" w:cs="Times New Roman"/>
                  <w:color w:val="000000" w:themeColor="text1"/>
                  <w:sz w:val="24"/>
                  <w:szCs w:val="24"/>
                </w:rPr>
                <w:t>Selle näitaja all raporteerida VIS</w:t>
              </w:r>
            </w:ins>
            <w:ins w:id="196" w:author="Aivi Kuivonen" w:date="2025-09-15T14:02:00Z" w16du:dateUtc="2025-09-15T11:02:00Z">
              <w:r>
                <w:rPr>
                  <w:rFonts w:ascii="Times New Roman" w:eastAsia="Times New Roman" w:hAnsi="Times New Roman" w:cs="Times New Roman"/>
                  <w:color w:val="000000" w:themeColor="text1"/>
                  <w:sz w:val="24"/>
                  <w:szCs w:val="24"/>
                </w:rPr>
                <w:t>.</w:t>
              </w:r>
            </w:ins>
          </w:p>
        </w:tc>
      </w:tr>
      <w:tr w:rsidR="006318D8" w:rsidRPr="00D245B4" w14:paraId="5CA0D315" w14:textId="77777777" w:rsidTr="00E34969">
        <w:trPr>
          <w:trHeight w:val="160"/>
          <w:ins w:id="197" w:author="Aivi Kuivonen" w:date="2025-09-15T13:57:00Z"/>
        </w:trPr>
        <w:tc>
          <w:tcPr>
            <w:tcW w:w="2405" w:type="dxa"/>
          </w:tcPr>
          <w:p w14:paraId="06A4C8FD" w14:textId="77777777" w:rsidR="006318D8" w:rsidRPr="00D245B4" w:rsidRDefault="006318D8" w:rsidP="00D245B4">
            <w:pPr>
              <w:autoSpaceDE w:val="0"/>
              <w:autoSpaceDN w:val="0"/>
              <w:adjustRightInd w:val="0"/>
              <w:spacing w:after="0" w:line="240" w:lineRule="auto"/>
              <w:ind w:left="0"/>
              <w:rPr>
                <w:ins w:id="198" w:author="Aivi Kuivonen" w:date="2025-09-15T13:57:00Z" w16du:dateUtc="2025-09-15T10:57:00Z"/>
                <w:rFonts w:ascii="Times New Roman" w:eastAsia="Times New Roman" w:hAnsi="Times New Roman" w:cs="Times New Roman"/>
                <w:color w:val="000000" w:themeColor="text1"/>
                <w:sz w:val="24"/>
                <w:szCs w:val="24"/>
              </w:rPr>
            </w:pPr>
          </w:p>
        </w:tc>
        <w:tc>
          <w:tcPr>
            <w:tcW w:w="1843" w:type="dxa"/>
          </w:tcPr>
          <w:p w14:paraId="7ABF387F" w14:textId="77777777" w:rsidR="006318D8" w:rsidRPr="00D245B4" w:rsidRDefault="006318D8" w:rsidP="001773DE">
            <w:pPr>
              <w:spacing w:after="0" w:line="240" w:lineRule="auto"/>
              <w:ind w:left="0"/>
              <w:rPr>
                <w:ins w:id="199" w:author="Aivi Kuivonen" w:date="2025-09-15T13:57:00Z" w16du:dateUtc="2025-09-15T10:57:00Z"/>
                <w:rFonts w:ascii="Times New Roman" w:eastAsia="Times New Roman" w:hAnsi="Times New Roman" w:cs="Times New Roman"/>
                <w:color w:val="000000" w:themeColor="text1"/>
                <w:sz w:val="24"/>
                <w:szCs w:val="24"/>
              </w:rPr>
            </w:pPr>
          </w:p>
        </w:tc>
        <w:tc>
          <w:tcPr>
            <w:tcW w:w="3119" w:type="dxa"/>
          </w:tcPr>
          <w:p w14:paraId="14E74EE2" w14:textId="0851BD67" w:rsidR="006318D8" w:rsidRPr="00D245B4" w:rsidRDefault="006318D8" w:rsidP="006E2CF3">
            <w:pPr>
              <w:spacing w:after="0" w:line="240" w:lineRule="auto"/>
              <w:ind w:left="0"/>
              <w:rPr>
                <w:ins w:id="200" w:author="Aivi Kuivonen" w:date="2025-09-15T13:57:00Z" w16du:dateUtc="2025-09-15T10:57:00Z"/>
                <w:rFonts w:ascii="Times New Roman" w:eastAsia="Times New Roman" w:hAnsi="Times New Roman" w:cs="Times New Roman"/>
                <w:color w:val="000000" w:themeColor="text1"/>
                <w:sz w:val="24"/>
                <w:szCs w:val="24"/>
              </w:rPr>
            </w:pPr>
            <w:bookmarkStart w:id="201" w:name="_Hlk210034723"/>
            <w:ins w:id="202" w:author="Aivi Kuivonen" w:date="2025-09-15T14:03:00Z" w16du:dateUtc="2025-09-15T11:03:00Z">
              <w:r>
                <w:rPr>
                  <w:rFonts w:ascii="Times New Roman" w:eastAsia="Times New Roman" w:hAnsi="Times New Roman" w:cs="Times New Roman"/>
                  <w:color w:val="000000" w:themeColor="text1"/>
                  <w:sz w:val="24"/>
                  <w:szCs w:val="24"/>
                </w:rPr>
                <w:t xml:space="preserve">BMVI O.2.1 </w:t>
              </w:r>
            </w:ins>
            <w:ins w:id="203" w:author="Aivi Kuivonen" w:date="2025-09-15T13:57:00Z" w16du:dateUtc="2025-09-15T10:57:00Z">
              <w:r w:rsidRPr="006318D8">
                <w:rPr>
                  <w:rFonts w:ascii="Times New Roman" w:eastAsia="Times New Roman" w:hAnsi="Times New Roman" w:cs="Times New Roman"/>
                  <w:color w:val="000000" w:themeColor="text1"/>
                  <w:sz w:val="24"/>
                  <w:szCs w:val="24"/>
                </w:rPr>
                <w:t>Viisade menetlemise digitaliseerimist toetavate projektide arv</w:t>
              </w:r>
              <w:bookmarkEnd w:id="201"/>
            </w:ins>
          </w:p>
        </w:tc>
        <w:tc>
          <w:tcPr>
            <w:tcW w:w="1275" w:type="dxa"/>
          </w:tcPr>
          <w:p w14:paraId="08C9F990" w14:textId="12D1853E" w:rsidR="006318D8" w:rsidRPr="00D245B4" w:rsidRDefault="006318D8" w:rsidP="00D245B4">
            <w:pPr>
              <w:spacing w:after="0" w:line="240" w:lineRule="auto"/>
              <w:ind w:left="0"/>
              <w:jc w:val="both"/>
              <w:rPr>
                <w:ins w:id="204" w:author="Aivi Kuivonen" w:date="2025-09-15T13:57:00Z" w16du:dateUtc="2025-09-15T10:57:00Z"/>
                <w:rFonts w:ascii="Times New Roman" w:eastAsia="Times New Roman" w:hAnsi="Times New Roman" w:cs="Times New Roman"/>
                <w:color w:val="000000" w:themeColor="text1"/>
                <w:sz w:val="24"/>
                <w:szCs w:val="24"/>
              </w:rPr>
            </w:pPr>
            <w:ins w:id="205" w:author="Aivi Kuivonen" w:date="2025-09-15T14:01:00Z" w16du:dateUtc="2025-09-15T11:01:00Z">
              <w:r>
                <w:rPr>
                  <w:rFonts w:ascii="Times New Roman" w:eastAsia="Times New Roman" w:hAnsi="Times New Roman" w:cs="Times New Roman"/>
                  <w:color w:val="000000" w:themeColor="text1"/>
                  <w:sz w:val="24"/>
                  <w:szCs w:val="24"/>
                </w:rPr>
                <w:t>arv</w:t>
              </w:r>
            </w:ins>
          </w:p>
        </w:tc>
        <w:tc>
          <w:tcPr>
            <w:tcW w:w="1418" w:type="dxa"/>
          </w:tcPr>
          <w:p w14:paraId="4777CB66" w14:textId="7728882F" w:rsidR="006318D8" w:rsidRPr="00D245B4" w:rsidRDefault="006318D8" w:rsidP="00D245B4">
            <w:pPr>
              <w:autoSpaceDE w:val="0"/>
              <w:autoSpaceDN w:val="0"/>
              <w:adjustRightInd w:val="0"/>
              <w:spacing w:after="0" w:line="240" w:lineRule="auto"/>
              <w:ind w:left="0"/>
              <w:jc w:val="center"/>
              <w:rPr>
                <w:ins w:id="206" w:author="Aivi Kuivonen" w:date="2025-09-15T13:57:00Z" w16du:dateUtc="2025-09-15T10:57:00Z"/>
                <w:rFonts w:ascii="Times New Roman" w:eastAsia="Times New Roman" w:hAnsi="Times New Roman" w:cs="Times New Roman"/>
                <w:color w:val="000000" w:themeColor="text1"/>
                <w:sz w:val="24"/>
                <w:szCs w:val="24"/>
              </w:rPr>
            </w:pPr>
            <w:ins w:id="207" w:author="Aivi Kuivonen" w:date="2025-09-15T14:01:00Z" w16du:dateUtc="2025-09-15T11:01:00Z">
              <w:r>
                <w:rPr>
                  <w:rFonts w:ascii="Times New Roman" w:eastAsia="Times New Roman" w:hAnsi="Times New Roman" w:cs="Times New Roman"/>
                  <w:color w:val="000000" w:themeColor="text1"/>
                  <w:sz w:val="24"/>
                  <w:szCs w:val="24"/>
                </w:rPr>
                <w:t>1</w:t>
              </w:r>
            </w:ins>
          </w:p>
        </w:tc>
        <w:tc>
          <w:tcPr>
            <w:tcW w:w="1134" w:type="dxa"/>
          </w:tcPr>
          <w:p w14:paraId="59C2E9D6" w14:textId="47959394" w:rsidR="006318D8" w:rsidRPr="00D245B4" w:rsidRDefault="006318D8" w:rsidP="00D245B4">
            <w:pPr>
              <w:autoSpaceDE w:val="0"/>
              <w:autoSpaceDN w:val="0"/>
              <w:adjustRightInd w:val="0"/>
              <w:spacing w:after="0" w:line="240" w:lineRule="auto"/>
              <w:ind w:left="0"/>
              <w:jc w:val="both"/>
              <w:rPr>
                <w:ins w:id="208" w:author="Aivi Kuivonen" w:date="2025-09-15T13:57:00Z" w16du:dateUtc="2025-09-15T10:57:00Z"/>
                <w:rFonts w:ascii="Times New Roman" w:eastAsia="Times New Roman" w:hAnsi="Times New Roman" w:cs="Times New Roman"/>
                <w:bCs/>
                <w:color w:val="000000" w:themeColor="text1"/>
                <w:sz w:val="24"/>
                <w:szCs w:val="24"/>
              </w:rPr>
            </w:pPr>
            <w:ins w:id="209" w:author="Aivi Kuivonen" w:date="2025-09-15T14:01:00Z" w16du:dateUtc="2025-09-15T11:01:00Z">
              <w:r>
                <w:rPr>
                  <w:rFonts w:ascii="Times New Roman" w:eastAsia="Times New Roman" w:hAnsi="Times New Roman" w:cs="Times New Roman"/>
                  <w:bCs/>
                  <w:color w:val="000000" w:themeColor="text1"/>
                  <w:sz w:val="24"/>
                  <w:szCs w:val="24"/>
                </w:rPr>
                <w:t>1</w:t>
              </w:r>
            </w:ins>
          </w:p>
        </w:tc>
        <w:tc>
          <w:tcPr>
            <w:tcW w:w="3827" w:type="dxa"/>
          </w:tcPr>
          <w:p w14:paraId="25919228" w14:textId="77777777" w:rsidR="006318D8" w:rsidRPr="00D245B4" w:rsidRDefault="006318D8" w:rsidP="00D245B4">
            <w:pPr>
              <w:autoSpaceDE w:val="0"/>
              <w:autoSpaceDN w:val="0"/>
              <w:adjustRightInd w:val="0"/>
              <w:spacing w:after="0" w:line="240" w:lineRule="auto"/>
              <w:ind w:left="0"/>
              <w:jc w:val="both"/>
              <w:rPr>
                <w:ins w:id="210" w:author="Aivi Kuivonen" w:date="2025-09-15T13:57:00Z" w16du:dateUtc="2025-09-15T10:57:00Z"/>
                <w:rFonts w:ascii="Times New Roman" w:eastAsia="Times New Roman" w:hAnsi="Times New Roman" w:cs="Times New Roman"/>
                <w:color w:val="000000" w:themeColor="text1"/>
                <w:sz w:val="24"/>
                <w:szCs w:val="24"/>
              </w:rPr>
            </w:pPr>
          </w:p>
        </w:tc>
      </w:tr>
      <w:tr w:rsidR="00D245B4" w:rsidRPr="00D245B4" w14:paraId="530DC762" w14:textId="77777777" w:rsidTr="00E34969">
        <w:trPr>
          <w:trHeight w:val="160"/>
        </w:trPr>
        <w:tc>
          <w:tcPr>
            <w:tcW w:w="2405" w:type="dxa"/>
          </w:tcPr>
          <w:p w14:paraId="391DCBEA" w14:textId="7CD10AC1"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V</w:t>
            </w:r>
            <w:ins w:id="211" w:author="Aivi Kuivonen" w:date="2025-09-15T13:55:00Z" w16du:dateUtc="2025-09-15T10:55:00Z">
              <w:r w:rsidR="001773DE">
                <w:rPr>
                  <w:rFonts w:ascii="Times New Roman" w:eastAsia="Times New Roman" w:hAnsi="Times New Roman" w:cs="Times New Roman"/>
                  <w:color w:val="000000" w:themeColor="text1"/>
                  <w:sz w:val="24"/>
                  <w:szCs w:val="24"/>
                </w:rPr>
                <w:t>iisaregistri ja viisainfosüsteemi (V</w:t>
              </w:r>
            </w:ins>
            <w:r w:rsidRPr="00D245B4">
              <w:rPr>
                <w:rFonts w:ascii="Times New Roman" w:eastAsia="Times New Roman" w:hAnsi="Times New Roman" w:cs="Times New Roman"/>
                <w:color w:val="000000" w:themeColor="text1"/>
                <w:sz w:val="24"/>
                <w:szCs w:val="24"/>
              </w:rPr>
              <w:t>IS</w:t>
            </w:r>
            <w:ins w:id="212" w:author="Aivi Kuivonen" w:date="2025-09-15T13:55:00Z" w16du:dateUtc="2025-09-15T10:55:00Z">
              <w:r w:rsidR="001773DE">
                <w:rPr>
                  <w:rFonts w:ascii="Times New Roman" w:eastAsia="Times New Roman" w:hAnsi="Times New Roman" w:cs="Times New Roman"/>
                  <w:color w:val="000000" w:themeColor="text1"/>
                  <w:sz w:val="24"/>
                  <w:szCs w:val="24"/>
                </w:rPr>
                <w:t>) arendused</w:t>
              </w:r>
            </w:ins>
            <w:r w:rsidRPr="00D245B4">
              <w:rPr>
                <w:rFonts w:ascii="Times New Roman" w:eastAsia="Times New Roman" w:hAnsi="Times New Roman" w:cs="Times New Roman"/>
                <w:color w:val="000000" w:themeColor="text1"/>
                <w:sz w:val="24"/>
                <w:szCs w:val="24"/>
              </w:rPr>
              <w:t xml:space="preserve"> </w:t>
            </w:r>
            <w:del w:id="213" w:author="Aivi Kuivonen" w:date="2025-09-15T13:55:00Z" w16du:dateUtc="2025-09-15T10:55:00Z">
              <w:r w:rsidRPr="00D245B4" w:rsidDel="001773DE">
                <w:rPr>
                  <w:rFonts w:ascii="Times New Roman" w:eastAsia="Times New Roman" w:hAnsi="Times New Roman" w:cs="Times New Roman"/>
                  <w:color w:val="000000" w:themeColor="text1"/>
                  <w:sz w:val="24"/>
                  <w:szCs w:val="24"/>
                </w:rPr>
                <w:delText xml:space="preserve">määruse muudatuste rakendamine  </w:delText>
              </w:r>
            </w:del>
          </w:p>
        </w:tc>
        <w:tc>
          <w:tcPr>
            <w:tcW w:w="1843" w:type="dxa"/>
          </w:tcPr>
          <w:p w14:paraId="4724A2BB" w14:textId="63BF49E8" w:rsidR="00D245B4" w:rsidRPr="00D245B4" w:rsidRDefault="00D245B4" w:rsidP="00BA26A2">
            <w:pPr>
              <w:spacing w:after="0" w:line="240" w:lineRule="auto"/>
              <w:ind w:left="0"/>
              <w:rPr>
                <w:rFonts w:ascii="Times New Roman" w:eastAsia="Times New Roman" w:hAnsi="Times New Roman" w:cs="Times New Roman"/>
                <w:color w:val="000000" w:themeColor="text1"/>
                <w:sz w:val="24"/>
                <w:szCs w:val="24"/>
              </w:rPr>
            </w:pPr>
            <w:del w:id="214" w:author="Aivi Kuivonen" w:date="2025-09-16T10:26:00Z" w16du:dateUtc="2025-09-16T07:26:00Z">
              <w:r w:rsidRPr="00D245B4" w:rsidDel="00BA26A2">
                <w:rPr>
                  <w:rFonts w:ascii="Times New Roman" w:eastAsia="Times New Roman" w:hAnsi="Times New Roman" w:cs="Times New Roman"/>
                  <w:color w:val="000000" w:themeColor="text1"/>
                  <w:sz w:val="24"/>
                  <w:szCs w:val="24"/>
                </w:rPr>
                <w:delText>149 </w:delText>
              </w:r>
            </w:del>
            <w:ins w:id="215" w:author="Aivi Kuivonen" w:date="2025-09-16T10:27:00Z" w16du:dateUtc="2025-09-16T07:27:00Z">
              <w:r w:rsidR="00BA26A2">
                <w:rPr>
                  <w:rFonts w:ascii="Times New Roman" w:eastAsia="Times New Roman" w:hAnsi="Times New Roman" w:cs="Times New Roman"/>
                  <w:color w:val="000000" w:themeColor="text1"/>
                  <w:sz w:val="24"/>
                  <w:szCs w:val="24"/>
                </w:rPr>
                <w:t> </w:t>
              </w:r>
            </w:ins>
            <w:del w:id="216" w:author="Aivi Kuivonen" w:date="2025-09-16T10:26:00Z" w16du:dateUtc="2025-09-16T07:26:00Z">
              <w:r w:rsidRPr="00D245B4" w:rsidDel="00BA26A2">
                <w:rPr>
                  <w:rFonts w:ascii="Times New Roman" w:eastAsia="Times New Roman" w:hAnsi="Times New Roman" w:cs="Times New Roman"/>
                  <w:color w:val="000000" w:themeColor="text1"/>
                  <w:sz w:val="24"/>
                  <w:szCs w:val="24"/>
                </w:rPr>
                <w:delText>985</w:delText>
              </w:r>
            </w:del>
            <w:ins w:id="217" w:author="Aivi Kuivonen" w:date="2025-09-16T10:27:00Z" w16du:dateUtc="2025-09-16T07:27:00Z">
              <w:r w:rsidR="00BA26A2">
                <w:rPr>
                  <w:rFonts w:ascii="Times New Roman" w:eastAsia="Times New Roman" w:hAnsi="Times New Roman" w:cs="Times New Roman"/>
                  <w:color w:val="000000" w:themeColor="text1"/>
                  <w:sz w:val="24"/>
                  <w:szCs w:val="24"/>
                </w:rPr>
                <w:t xml:space="preserve"> 1</w:t>
              </w:r>
            </w:ins>
            <w:ins w:id="218" w:author="Aivi Kuivonen" w:date="2025-09-16T10:28:00Z" w16du:dateUtc="2025-09-16T07:28:00Z">
              <w:r w:rsidR="00BA26A2">
                <w:rPr>
                  <w:rFonts w:ascii="Times New Roman" w:eastAsia="Times New Roman" w:hAnsi="Times New Roman" w:cs="Times New Roman"/>
                  <w:color w:val="000000" w:themeColor="text1"/>
                  <w:sz w:val="24"/>
                  <w:szCs w:val="24"/>
                </w:rPr>
                <w:t> </w:t>
              </w:r>
            </w:ins>
            <w:ins w:id="219" w:author="Aivi Kuivonen" w:date="2025-09-16T10:27:00Z" w16du:dateUtc="2025-09-16T07:27:00Z">
              <w:r w:rsidR="00BA26A2">
                <w:rPr>
                  <w:rFonts w:ascii="Times New Roman" w:eastAsia="Times New Roman" w:hAnsi="Times New Roman" w:cs="Times New Roman"/>
                  <w:color w:val="000000" w:themeColor="text1"/>
                  <w:sz w:val="24"/>
                  <w:szCs w:val="24"/>
                </w:rPr>
                <w:t>550 115</w:t>
              </w:r>
            </w:ins>
            <w:r w:rsidRPr="00D245B4">
              <w:rPr>
                <w:rFonts w:ascii="Times New Roman" w:eastAsia="Times New Roman" w:hAnsi="Times New Roman" w:cs="Times New Roman"/>
                <w:color w:val="000000" w:themeColor="text1"/>
                <w:sz w:val="24"/>
                <w:szCs w:val="24"/>
              </w:rPr>
              <w:t xml:space="preserve">, sh 1% kaudsed kulud </w:t>
            </w:r>
          </w:p>
        </w:tc>
        <w:tc>
          <w:tcPr>
            <w:tcW w:w="3119" w:type="dxa"/>
          </w:tcPr>
          <w:p w14:paraId="6383A7CA" w14:textId="574ED8BC" w:rsidR="00D245B4" w:rsidRPr="00D245B4" w:rsidDel="006318D8" w:rsidRDefault="00D245B4" w:rsidP="00775D4A">
            <w:pPr>
              <w:spacing w:after="0" w:line="240" w:lineRule="auto"/>
              <w:ind w:left="0"/>
              <w:rPr>
                <w:del w:id="220" w:author="Aivi Kuivonen" w:date="2025-09-15T14:04:00Z" w16du:dateUtc="2025-09-15T11:04:00Z"/>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BMVI O.2.5.</w:t>
            </w:r>
            <w:del w:id="221" w:author="Aivi Kuivonen" w:date="2025-09-15T14:04:00Z" w16du:dateUtc="2025-09-15T11:04:00Z">
              <w:r w:rsidRPr="00D245B4" w:rsidDel="006318D8">
                <w:rPr>
                  <w:rFonts w:ascii="Times New Roman" w:eastAsia="Times New Roman" w:hAnsi="Times New Roman" w:cs="Times New Roman"/>
                  <w:color w:val="000000" w:themeColor="text1"/>
                  <w:sz w:val="24"/>
                  <w:szCs w:val="24"/>
                </w:rPr>
                <w:delText>1</w:delText>
              </w:r>
            </w:del>
            <w:r w:rsidRPr="00D245B4">
              <w:t xml:space="preserve"> </w:t>
            </w:r>
            <w:r w:rsidRPr="00D245B4">
              <w:rPr>
                <w:rFonts w:ascii="Times New Roman" w:eastAsia="Times New Roman" w:hAnsi="Times New Roman" w:cs="Times New Roman"/>
                <w:color w:val="000000" w:themeColor="text1"/>
                <w:sz w:val="24"/>
                <w:szCs w:val="24"/>
              </w:rPr>
              <w:t>Välja töötatud/hooldatud/ajakohastatud suuremahuliste IT-süsteemide arv</w:t>
            </w:r>
            <w:del w:id="222" w:author="Aivi Kuivonen" w:date="2025-09-15T14:04:00Z" w16du:dateUtc="2025-09-15T11:04:00Z">
              <w:r w:rsidRPr="00D245B4" w:rsidDel="006318D8">
                <w:rPr>
                  <w:rFonts w:ascii="Times New Roman" w:eastAsia="Times New Roman" w:hAnsi="Times New Roman" w:cs="Times New Roman"/>
                  <w:color w:val="000000" w:themeColor="text1"/>
                  <w:sz w:val="24"/>
                  <w:szCs w:val="24"/>
                </w:rPr>
                <w:delText>, millest omakorda</w:delText>
              </w:r>
            </w:del>
          </w:p>
          <w:p w14:paraId="4CC8D1A4" w14:textId="06DD99DD" w:rsidR="00D245B4" w:rsidRPr="00D245B4" w:rsidRDefault="00D245B4" w:rsidP="00775D4A">
            <w:pPr>
              <w:spacing w:after="0" w:line="240" w:lineRule="auto"/>
              <w:ind w:left="0"/>
              <w:rPr>
                <w:rFonts w:ascii="Times New Roman" w:eastAsia="Times New Roman" w:hAnsi="Times New Roman" w:cs="Times New Roman"/>
                <w:color w:val="000000" w:themeColor="text1"/>
                <w:sz w:val="24"/>
                <w:szCs w:val="24"/>
              </w:rPr>
            </w:pPr>
            <w:del w:id="223" w:author="Aivi Kuivonen" w:date="2025-09-15T14:04:00Z" w16du:dateUtc="2025-09-15T11:04:00Z">
              <w:r w:rsidRPr="00D245B4" w:rsidDel="006318D8">
                <w:rPr>
                  <w:rFonts w:ascii="Times New Roman" w:eastAsia="Times New Roman" w:hAnsi="Times New Roman" w:cs="Times New Roman"/>
                  <w:color w:val="000000" w:themeColor="text1"/>
                  <w:sz w:val="24"/>
                  <w:szCs w:val="24"/>
                </w:rPr>
                <w:delText>välja töötatud suuremahuliste IT-süsteemide arv.</w:delText>
              </w:r>
            </w:del>
          </w:p>
        </w:tc>
        <w:tc>
          <w:tcPr>
            <w:tcW w:w="1275" w:type="dxa"/>
          </w:tcPr>
          <w:p w14:paraId="4F1F5193"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arv</w:t>
            </w:r>
          </w:p>
        </w:tc>
        <w:tc>
          <w:tcPr>
            <w:tcW w:w="1418" w:type="dxa"/>
          </w:tcPr>
          <w:p w14:paraId="7F895BCD"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1</w:t>
            </w:r>
          </w:p>
        </w:tc>
        <w:tc>
          <w:tcPr>
            <w:tcW w:w="1134" w:type="dxa"/>
          </w:tcPr>
          <w:p w14:paraId="5393BAC9"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D245B4">
              <w:rPr>
                <w:rFonts w:ascii="Times New Roman" w:eastAsia="Times New Roman" w:hAnsi="Times New Roman" w:cs="Times New Roman"/>
                <w:bCs/>
                <w:color w:val="000000" w:themeColor="text1"/>
                <w:sz w:val="24"/>
                <w:szCs w:val="24"/>
              </w:rPr>
              <w:t>1</w:t>
            </w:r>
          </w:p>
        </w:tc>
        <w:tc>
          <w:tcPr>
            <w:tcW w:w="3827" w:type="dxa"/>
          </w:tcPr>
          <w:p w14:paraId="65719FD6" w14:textId="39FAB001" w:rsidR="00D245B4" w:rsidRPr="00D245B4" w:rsidRDefault="006318D8"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ins w:id="224" w:author="Aivi Kuivonen" w:date="2025-09-15T14:04:00Z" w16du:dateUtc="2025-09-15T11:04:00Z">
              <w:r>
                <w:rPr>
                  <w:rFonts w:ascii="Times New Roman" w:eastAsia="Times New Roman" w:hAnsi="Times New Roman" w:cs="Times New Roman"/>
                  <w:color w:val="000000" w:themeColor="text1"/>
                  <w:sz w:val="24"/>
                  <w:szCs w:val="24"/>
                </w:rPr>
                <w:t>Selle näitaja all raporteerida VIS.</w:t>
              </w:r>
            </w:ins>
          </w:p>
        </w:tc>
      </w:tr>
      <w:tr w:rsidR="006318D8" w:rsidRPr="00D245B4" w14:paraId="03D73FCD" w14:textId="77777777" w:rsidTr="00E34969">
        <w:trPr>
          <w:trHeight w:val="160"/>
          <w:ins w:id="225" w:author="Aivi Kuivonen" w:date="2025-09-15T14:04:00Z"/>
        </w:trPr>
        <w:tc>
          <w:tcPr>
            <w:tcW w:w="2405" w:type="dxa"/>
          </w:tcPr>
          <w:p w14:paraId="532B156B" w14:textId="77777777" w:rsidR="006318D8" w:rsidRPr="00D245B4" w:rsidRDefault="006318D8" w:rsidP="00D245B4">
            <w:pPr>
              <w:autoSpaceDE w:val="0"/>
              <w:autoSpaceDN w:val="0"/>
              <w:adjustRightInd w:val="0"/>
              <w:spacing w:after="0" w:line="240" w:lineRule="auto"/>
              <w:ind w:left="0"/>
              <w:rPr>
                <w:ins w:id="226" w:author="Aivi Kuivonen" w:date="2025-09-15T14:04:00Z" w16du:dateUtc="2025-09-15T11:04:00Z"/>
                <w:rFonts w:ascii="Times New Roman" w:eastAsia="Times New Roman" w:hAnsi="Times New Roman" w:cs="Times New Roman"/>
                <w:color w:val="000000" w:themeColor="text1"/>
                <w:sz w:val="24"/>
                <w:szCs w:val="24"/>
              </w:rPr>
            </w:pPr>
          </w:p>
        </w:tc>
        <w:tc>
          <w:tcPr>
            <w:tcW w:w="1843" w:type="dxa"/>
          </w:tcPr>
          <w:p w14:paraId="36E17C71" w14:textId="77777777" w:rsidR="006318D8" w:rsidRPr="00D245B4" w:rsidRDefault="006318D8" w:rsidP="00D245B4">
            <w:pPr>
              <w:spacing w:after="0" w:line="240" w:lineRule="auto"/>
              <w:ind w:left="0"/>
              <w:jc w:val="both"/>
              <w:rPr>
                <w:ins w:id="227" w:author="Aivi Kuivonen" w:date="2025-09-15T14:04:00Z" w16du:dateUtc="2025-09-15T11:04:00Z"/>
                <w:rFonts w:ascii="Times New Roman" w:eastAsia="Times New Roman" w:hAnsi="Times New Roman" w:cs="Times New Roman"/>
                <w:color w:val="000000" w:themeColor="text1"/>
                <w:sz w:val="24"/>
                <w:szCs w:val="24"/>
              </w:rPr>
            </w:pPr>
          </w:p>
        </w:tc>
        <w:tc>
          <w:tcPr>
            <w:tcW w:w="3119" w:type="dxa"/>
          </w:tcPr>
          <w:p w14:paraId="65C41896" w14:textId="77777777" w:rsidR="006318D8" w:rsidRPr="00D245B4" w:rsidRDefault="006318D8" w:rsidP="00775D4A">
            <w:pPr>
              <w:spacing w:after="0" w:line="240" w:lineRule="auto"/>
              <w:ind w:left="0"/>
              <w:rPr>
                <w:ins w:id="228" w:author="Aivi Kuivonen" w:date="2025-09-15T14:04:00Z" w16du:dateUtc="2025-09-15T11:04:00Z"/>
                <w:rFonts w:ascii="Times New Roman" w:eastAsia="Times New Roman" w:hAnsi="Times New Roman" w:cs="Times New Roman"/>
                <w:color w:val="000000" w:themeColor="text1"/>
                <w:sz w:val="24"/>
                <w:szCs w:val="24"/>
              </w:rPr>
            </w:pPr>
            <w:ins w:id="229" w:author="Aivi Kuivonen" w:date="2025-09-15T14:04:00Z" w16du:dateUtc="2025-09-15T11:04:00Z">
              <w:r w:rsidRPr="00D245B4">
                <w:rPr>
                  <w:rFonts w:ascii="Times New Roman" w:eastAsia="Times New Roman" w:hAnsi="Times New Roman" w:cs="Times New Roman"/>
                  <w:color w:val="000000" w:themeColor="text1"/>
                  <w:sz w:val="24"/>
                  <w:szCs w:val="24"/>
                </w:rPr>
                <w:t>BMVI O.2.5.1</w:t>
              </w:r>
              <w:r w:rsidRPr="00D245B4">
                <w:t xml:space="preserve"> </w:t>
              </w:r>
              <w:r w:rsidRPr="00D245B4">
                <w:rPr>
                  <w:rFonts w:ascii="Times New Roman" w:eastAsia="Times New Roman" w:hAnsi="Times New Roman" w:cs="Times New Roman"/>
                  <w:color w:val="000000" w:themeColor="text1"/>
                  <w:sz w:val="24"/>
                  <w:szCs w:val="24"/>
                </w:rPr>
                <w:t>Välja töötatud/hooldatud/ajakohastatud suuremahuliste IT-süsteemide arv, millest omakorda</w:t>
              </w:r>
            </w:ins>
          </w:p>
          <w:p w14:paraId="036FDB56" w14:textId="2EF01A92" w:rsidR="006318D8" w:rsidRPr="00D245B4" w:rsidRDefault="006318D8" w:rsidP="00775D4A">
            <w:pPr>
              <w:spacing w:after="0" w:line="240" w:lineRule="auto"/>
              <w:ind w:left="0"/>
              <w:rPr>
                <w:ins w:id="230" w:author="Aivi Kuivonen" w:date="2025-09-15T14:04:00Z" w16du:dateUtc="2025-09-15T11:04:00Z"/>
                <w:rFonts w:ascii="Times New Roman" w:eastAsia="Times New Roman" w:hAnsi="Times New Roman" w:cs="Times New Roman"/>
                <w:color w:val="000000" w:themeColor="text1"/>
                <w:sz w:val="24"/>
                <w:szCs w:val="24"/>
              </w:rPr>
            </w:pPr>
            <w:ins w:id="231" w:author="Aivi Kuivonen" w:date="2025-09-15T14:04:00Z" w16du:dateUtc="2025-09-15T11:04:00Z">
              <w:r w:rsidRPr="00D245B4">
                <w:rPr>
                  <w:rFonts w:ascii="Times New Roman" w:eastAsia="Times New Roman" w:hAnsi="Times New Roman" w:cs="Times New Roman"/>
                  <w:color w:val="000000" w:themeColor="text1"/>
                  <w:sz w:val="24"/>
                  <w:szCs w:val="24"/>
                </w:rPr>
                <w:t>välja töötatud suuremahuliste IT-süsteemide arv.</w:t>
              </w:r>
            </w:ins>
          </w:p>
        </w:tc>
        <w:tc>
          <w:tcPr>
            <w:tcW w:w="1275" w:type="dxa"/>
          </w:tcPr>
          <w:p w14:paraId="753E3560" w14:textId="51702388" w:rsidR="006318D8" w:rsidRPr="00D245B4" w:rsidRDefault="006318D8" w:rsidP="00D245B4">
            <w:pPr>
              <w:spacing w:after="0" w:line="240" w:lineRule="auto"/>
              <w:ind w:left="0"/>
              <w:jc w:val="both"/>
              <w:rPr>
                <w:ins w:id="232" w:author="Aivi Kuivonen" w:date="2025-09-15T14:04:00Z" w16du:dateUtc="2025-09-15T11:04:00Z"/>
                <w:rFonts w:ascii="Times New Roman" w:eastAsia="Times New Roman" w:hAnsi="Times New Roman" w:cs="Times New Roman"/>
                <w:color w:val="000000" w:themeColor="text1"/>
                <w:sz w:val="24"/>
                <w:szCs w:val="24"/>
              </w:rPr>
            </w:pPr>
            <w:ins w:id="233" w:author="Aivi Kuivonen" w:date="2025-09-15T14:04:00Z" w16du:dateUtc="2025-09-15T11:04:00Z">
              <w:r>
                <w:rPr>
                  <w:rFonts w:ascii="Times New Roman" w:eastAsia="Times New Roman" w:hAnsi="Times New Roman" w:cs="Times New Roman"/>
                  <w:color w:val="000000" w:themeColor="text1"/>
                  <w:sz w:val="24"/>
                  <w:szCs w:val="24"/>
                </w:rPr>
                <w:t>arv</w:t>
              </w:r>
            </w:ins>
          </w:p>
        </w:tc>
        <w:tc>
          <w:tcPr>
            <w:tcW w:w="1418" w:type="dxa"/>
          </w:tcPr>
          <w:p w14:paraId="6E929A7C" w14:textId="38743230" w:rsidR="006318D8" w:rsidRPr="00D245B4" w:rsidRDefault="0060123A" w:rsidP="00D245B4">
            <w:pPr>
              <w:autoSpaceDE w:val="0"/>
              <w:autoSpaceDN w:val="0"/>
              <w:adjustRightInd w:val="0"/>
              <w:spacing w:after="0" w:line="240" w:lineRule="auto"/>
              <w:ind w:left="0"/>
              <w:jc w:val="both"/>
              <w:rPr>
                <w:ins w:id="234" w:author="Aivi Kuivonen" w:date="2025-09-15T14:04:00Z" w16du:dateUtc="2025-09-15T11:04:00Z"/>
                <w:rFonts w:ascii="Times New Roman" w:eastAsia="Times New Roman" w:hAnsi="Times New Roman" w:cs="Times New Roman"/>
                <w:color w:val="000000" w:themeColor="text1"/>
                <w:sz w:val="24"/>
                <w:szCs w:val="24"/>
              </w:rPr>
            </w:pPr>
            <w:ins w:id="235" w:author="Aivi Kuivonen" w:date="2025-09-15T14:08:00Z" w16du:dateUtc="2025-09-15T11:08:00Z">
              <w:r>
                <w:rPr>
                  <w:rFonts w:ascii="Times New Roman" w:eastAsia="Times New Roman" w:hAnsi="Times New Roman" w:cs="Times New Roman"/>
                  <w:color w:val="000000" w:themeColor="text1"/>
                  <w:sz w:val="24"/>
                  <w:szCs w:val="24"/>
                </w:rPr>
                <w:t>1</w:t>
              </w:r>
            </w:ins>
          </w:p>
        </w:tc>
        <w:tc>
          <w:tcPr>
            <w:tcW w:w="1134" w:type="dxa"/>
          </w:tcPr>
          <w:p w14:paraId="093D7592" w14:textId="79D7BEF1" w:rsidR="006318D8" w:rsidRPr="00D245B4" w:rsidRDefault="006318D8" w:rsidP="00D245B4">
            <w:pPr>
              <w:autoSpaceDE w:val="0"/>
              <w:autoSpaceDN w:val="0"/>
              <w:adjustRightInd w:val="0"/>
              <w:spacing w:after="0" w:line="240" w:lineRule="auto"/>
              <w:ind w:left="0"/>
              <w:jc w:val="both"/>
              <w:rPr>
                <w:ins w:id="236" w:author="Aivi Kuivonen" w:date="2025-09-15T14:04:00Z" w16du:dateUtc="2025-09-15T11:04:00Z"/>
                <w:rFonts w:ascii="Times New Roman" w:eastAsia="Times New Roman" w:hAnsi="Times New Roman" w:cs="Times New Roman"/>
                <w:bCs/>
                <w:color w:val="000000" w:themeColor="text1"/>
                <w:sz w:val="24"/>
                <w:szCs w:val="24"/>
              </w:rPr>
            </w:pPr>
            <w:ins w:id="237" w:author="Aivi Kuivonen" w:date="2025-09-15T14:04:00Z" w16du:dateUtc="2025-09-15T11:04:00Z">
              <w:r>
                <w:rPr>
                  <w:rFonts w:ascii="Times New Roman" w:eastAsia="Times New Roman" w:hAnsi="Times New Roman" w:cs="Times New Roman"/>
                  <w:bCs/>
                  <w:color w:val="000000" w:themeColor="text1"/>
                  <w:sz w:val="24"/>
                  <w:szCs w:val="24"/>
                </w:rPr>
                <w:t>1</w:t>
              </w:r>
            </w:ins>
          </w:p>
        </w:tc>
        <w:tc>
          <w:tcPr>
            <w:tcW w:w="3827" w:type="dxa"/>
          </w:tcPr>
          <w:p w14:paraId="15D41285" w14:textId="5FE42DEF" w:rsidR="006318D8" w:rsidRPr="00D245B4" w:rsidRDefault="006318D8" w:rsidP="00D245B4">
            <w:pPr>
              <w:autoSpaceDE w:val="0"/>
              <w:autoSpaceDN w:val="0"/>
              <w:adjustRightInd w:val="0"/>
              <w:spacing w:after="0" w:line="240" w:lineRule="auto"/>
              <w:ind w:left="0"/>
              <w:jc w:val="both"/>
              <w:rPr>
                <w:ins w:id="238" w:author="Aivi Kuivonen" w:date="2025-09-15T14:04:00Z" w16du:dateUtc="2025-09-15T11:04:00Z"/>
                <w:rFonts w:ascii="Times New Roman" w:eastAsia="Times New Roman" w:hAnsi="Times New Roman" w:cs="Times New Roman"/>
                <w:color w:val="000000" w:themeColor="text1"/>
                <w:sz w:val="24"/>
                <w:szCs w:val="24"/>
              </w:rPr>
            </w:pPr>
            <w:ins w:id="239" w:author="Aivi Kuivonen" w:date="2025-09-15T14:05:00Z" w16du:dateUtc="2025-09-15T11:05:00Z">
              <w:r>
                <w:rPr>
                  <w:rFonts w:ascii="Times New Roman" w:eastAsia="Times New Roman" w:hAnsi="Times New Roman" w:cs="Times New Roman"/>
                  <w:color w:val="000000" w:themeColor="text1"/>
                  <w:sz w:val="24"/>
                  <w:szCs w:val="24"/>
                </w:rPr>
                <w:t>Selle näitaja all raporteerida VIS.</w:t>
              </w:r>
            </w:ins>
          </w:p>
        </w:tc>
      </w:tr>
      <w:tr w:rsidR="006318D8" w:rsidRPr="00D245B4" w14:paraId="426FF4E3" w14:textId="77777777" w:rsidTr="00E34969">
        <w:trPr>
          <w:trHeight w:val="160"/>
          <w:ins w:id="240" w:author="Aivi Kuivonen" w:date="2025-09-15T14:04:00Z"/>
        </w:trPr>
        <w:tc>
          <w:tcPr>
            <w:tcW w:w="2405" w:type="dxa"/>
          </w:tcPr>
          <w:p w14:paraId="57378820" w14:textId="77777777" w:rsidR="006318D8" w:rsidRPr="00D245B4" w:rsidRDefault="006318D8" w:rsidP="00D245B4">
            <w:pPr>
              <w:autoSpaceDE w:val="0"/>
              <w:autoSpaceDN w:val="0"/>
              <w:adjustRightInd w:val="0"/>
              <w:spacing w:after="0" w:line="240" w:lineRule="auto"/>
              <w:ind w:left="0"/>
              <w:rPr>
                <w:ins w:id="241" w:author="Aivi Kuivonen" w:date="2025-09-15T14:04:00Z" w16du:dateUtc="2025-09-15T11:04:00Z"/>
                <w:rFonts w:ascii="Times New Roman" w:eastAsia="Times New Roman" w:hAnsi="Times New Roman" w:cs="Times New Roman"/>
                <w:color w:val="000000" w:themeColor="text1"/>
                <w:sz w:val="24"/>
                <w:szCs w:val="24"/>
              </w:rPr>
            </w:pPr>
          </w:p>
        </w:tc>
        <w:tc>
          <w:tcPr>
            <w:tcW w:w="1843" w:type="dxa"/>
          </w:tcPr>
          <w:p w14:paraId="086E22D3" w14:textId="77777777" w:rsidR="006318D8" w:rsidRPr="00D245B4" w:rsidRDefault="006318D8" w:rsidP="00D245B4">
            <w:pPr>
              <w:spacing w:after="0" w:line="240" w:lineRule="auto"/>
              <w:ind w:left="0"/>
              <w:jc w:val="both"/>
              <w:rPr>
                <w:ins w:id="242" w:author="Aivi Kuivonen" w:date="2025-09-15T14:04:00Z" w16du:dateUtc="2025-09-15T11:04:00Z"/>
                <w:rFonts w:ascii="Times New Roman" w:eastAsia="Times New Roman" w:hAnsi="Times New Roman" w:cs="Times New Roman"/>
                <w:color w:val="000000" w:themeColor="text1"/>
                <w:sz w:val="24"/>
                <w:szCs w:val="24"/>
              </w:rPr>
            </w:pPr>
          </w:p>
        </w:tc>
        <w:tc>
          <w:tcPr>
            <w:tcW w:w="3119" w:type="dxa"/>
          </w:tcPr>
          <w:p w14:paraId="043A9B0C" w14:textId="23EA185C" w:rsidR="006318D8" w:rsidRPr="00D245B4" w:rsidRDefault="006318D8" w:rsidP="006E2CF3">
            <w:pPr>
              <w:spacing w:after="0" w:line="240" w:lineRule="auto"/>
              <w:ind w:left="0"/>
              <w:rPr>
                <w:ins w:id="243" w:author="Aivi Kuivonen" w:date="2025-09-15T14:04:00Z" w16du:dateUtc="2025-09-15T11:04:00Z"/>
                <w:rFonts w:ascii="Times New Roman" w:eastAsia="Times New Roman" w:hAnsi="Times New Roman" w:cs="Times New Roman"/>
                <w:color w:val="000000" w:themeColor="text1"/>
                <w:sz w:val="24"/>
                <w:szCs w:val="24"/>
              </w:rPr>
            </w:pPr>
            <w:ins w:id="244" w:author="Aivi Kuivonen" w:date="2025-09-15T14:05:00Z" w16du:dateUtc="2025-09-15T11:05:00Z">
              <w:r>
                <w:rPr>
                  <w:rFonts w:ascii="Times New Roman" w:eastAsia="Times New Roman" w:hAnsi="Times New Roman" w:cs="Times New Roman"/>
                  <w:color w:val="000000" w:themeColor="text1"/>
                  <w:sz w:val="24"/>
                  <w:szCs w:val="24"/>
                </w:rPr>
                <w:t>BMVI O.2.</w:t>
              </w:r>
            </w:ins>
            <w:ins w:id="245" w:author="Aivi Kuivonen" w:date="2025-09-15T14:16:00Z" w16du:dateUtc="2025-09-15T11:16:00Z">
              <w:r w:rsidR="00F85E4D">
                <w:rPr>
                  <w:rFonts w:ascii="Times New Roman" w:eastAsia="Times New Roman" w:hAnsi="Times New Roman" w:cs="Times New Roman"/>
                  <w:color w:val="000000" w:themeColor="text1"/>
                  <w:sz w:val="24"/>
                  <w:szCs w:val="24"/>
                </w:rPr>
                <w:t>4</w:t>
              </w:r>
            </w:ins>
            <w:ins w:id="246" w:author="Aivi Kuivonen" w:date="2025-09-15T14:06:00Z" w16du:dateUtc="2025-09-15T11:06:00Z">
              <w:r>
                <w:t xml:space="preserve"> </w:t>
              </w:r>
              <w:r w:rsidRPr="006318D8">
                <w:rPr>
                  <w:rFonts w:ascii="Times New Roman" w:eastAsia="Times New Roman" w:hAnsi="Times New Roman" w:cs="Times New Roman"/>
                  <w:color w:val="000000" w:themeColor="text1"/>
                  <w:sz w:val="24"/>
                  <w:szCs w:val="24"/>
                </w:rPr>
                <w:t>Välja töötatud/hooldatud/ajakohastatud IT-funktsioonide arv</w:t>
              </w:r>
            </w:ins>
          </w:p>
        </w:tc>
        <w:tc>
          <w:tcPr>
            <w:tcW w:w="1275" w:type="dxa"/>
          </w:tcPr>
          <w:p w14:paraId="575ADD25" w14:textId="4CEAC6A9" w:rsidR="006318D8" w:rsidRPr="00D245B4" w:rsidRDefault="006318D8" w:rsidP="00D245B4">
            <w:pPr>
              <w:spacing w:after="0" w:line="240" w:lineRule="auto"/>
              <w:ind w:left="0"/>
              <w:jc w:val="both"/>
              <w:rPr>
                <w:ins w:id="247" w:author="Aivi Kuivonen" w:date="2025-09-15T14:04:00Z" w16du:dateUtc="2025-09-15T11:04:00Z"/>
                <w:rFonts w:ascii="Times New Roman" w:eastAsia="Times New Roman" w:hAnsi="Times New Roman" w:cs="Times New Roman"/>
                <w:color w:val="000000" w:themeColor="text1"/>
                <w:sz w:val="24"/>
                <w:szCs w:val="24"/>
              </w:rPr>
            </w:pPr>
            <w:ins w:id="248" w:author="Aivi Kuivonen" w:date="2025-09-15T14:06:00Z" w16du:dateUtc="2025-09-15T11:06:00Z">
              <w:r>
                <w:rPr>
                  <w:rFonts w:ascii="Times New Roman" w:eastAsia="Times New Roman" w:hAnsi="Times New Roman" w:cs="Times New Roman"/>
                  <w:color w:val="000000" w:themeColor="text1"/>
                  <w:sz w:val="24"/>
                  <w:szCs w:val="24"/>
                </w:rPr>
                <w:t>arv</w:t>
              </w:r>
            </w:ins>
          </w:p>
        </w:tc>
        <w:tc>
          <w:tcPr>
            <w:tcW w:w="1418" w:type="dxa"/>
          </w:tcPr>
          <w:p w14:paraId="53E2C0B6" w14:textId="4A56D09D" w:rsidR="006318D8" w:rsidRPr="00D245B4" w:rsidRDefault="0060123A" w:rsidP="00D245B4">
            <w:pPr>
              <w:autoSpaceDE w:val="0"/>
              <w:autoSpaceDN w:val="0"/>
              <w:adjustRightInd w:val="0"/>
              <w:spacing w:after="0" w:line="240" w:lineRule="auto"/>
              <w:ind w:left="0"/>
              <w:jc w:val="both"/>
              <w:rPr>
                <w:ins w:id="249" w:author="Aivi Kuivonen" w:date="2025-09-15T14:04:00Z" w16du:dateUtc="2025-09-15T11:04:00Z"/>
                <w:rFonts w:ascii="Times New Roman" w:eastAsia="Times New Roman" w:hAnsi="Times New Roman" w:cs="Times New Roman"/>
                <w:color w:val="000000" w:themeColor="text1"/>
                <w:sz w:val="24"/>
                <w:szCs w:val="24"/>
              </w:rPr>
            </w:pPr>
            <w:ins w:id="250" w:author="Aivi Kuivonen" w:date="2025-09-15T14:08:00Z" w16du:dateUtc="2025-09-15T11:08:00Z">
              <w:r>
                <w:rPr>
                  <w:rFonts w:ascii="Times New Roman" w:eastAsia="Times New Roman" w:hAnsi="Times New Roman" w:cs="Times New Roman"/>
                  <w:color w:val="000000" w:themeColor="text1"/>
                  <w:sz w:val="24"/>
                  <w:szCs w:val="24"/>
                </w:rPr>
                <w:t>0</w:t>
              </w:r>
            </w:ins>
          </w:p>
        </w:tc>
        <w:tc>
          <w:tcPr>
            <w:tcW w:w="1134" w:type="dxa"/>
          </w:tcPr>
          <w:p w14:paraId="3D07F204" w14:textId="2EA2C05A" w:rsidR="006318D8" w:rsidRPr="00D245B4" w:rsidRDefault="006318D8" w:rsidP="00D245B4">
            <w:pPr>
              <w:autoSpaceDE w:val="0"/>
              <w:autoSpaceDN w:val="0"/>
              <w:adjustRightInd w:val="0"/>
              <w:spacing w:after="0" w:line="240" w:lineRule="auto"/>
              <w:ind w:left="0"/>
              <w:jc w:val="both"/>
              <w:rPr>
                <w:ins w:id="251" w:author="Aivi Kuivonen" w:date="2025-09-15T14:04:00Z" w16du:dateUtc="2025-09-15T11:04:00Z"/>
                <w:rFonts w:ascii="Times New Roman" w:eastAsia="Times New Roman" w:hAnsi="Times New Roman" w:cs="Times New Roman"/>
                <w:bCs/>
                <w:color w:val="000000" w:themeColor="text1"/>
                <w:sz w:val="24"/>
                <w:szCs w:val="24"/>
              </w:rPr>
            </w:pPr>
            <w:ins w:id="252" w:author="Aivi Kuivonen" w:date="2025-09-15T14:06:00Z" w16du:dateUtc="2025-09-15T11:06:00Z">
              <w:r>
                <w:rPr>
                  <w:rFonts w:ascii="Times New Roman" w:eastAsia="Times New Roman" w:hAnsi="Times New Roman" w:cs="Times New Roman"/>
                  <w:bCs/>
                  <w:color w:val="000000" w:themeColor="text1"/>
                  <w:sz w:val="24"/>
                  <w:szCs w:val="24"/>
                </w:rPr>
                <w:t>4</w:t>
              </w:r>
            </w:ins>
          </w:p>
        </w:tc>
        <w:tc>
          <w:tcPr>
            <w:tcW w:w="3827" w:type="dxa"/>
          </w:tcPr>
          <w:p w14:paraId="74DC4C81" w14:textId="64B1F207" w:rsidR="006318D8" w:rsidRPr="00D245B4" w:rsidRDefault="0060123A" w:rsidP="00775D4A">
            <w:pPr>
              <w:autoSpaceDE w:val="0"/>
              <w:autoSpaceDN w:val="0"/>
              <w:adjustRightInd w:val="0"/>
              <w:spacing w:after="0" w:line="240" w:lineRule="auto"/>
              <w:ind w:left="0"/>
              <w:rPr>
                <w:ins w:id="253" w:author="Aivi Kuivonen" w:date="2025-09-15T14:04:00Z" w16du:dateUtc="2025-09-15T11:04:00Z"/>
                <w:rFonts w:ascii="Times New Roman" w:eastAsia="Times New Roman" w:hAnsi="Times New Roman" w:cs="Times New Roman"/>
                <w:color w:val="000000" w:themeColor="text1"/>
                <w:sz w:val="24"/>
                <w:szCs w:val="24"/>
              </w:rPr>
            </w:pPr>
            <w:ins w:id="254" w:author="Aivi Kuivonen" w:date="2025-09-15T14:09:00Z" w16du:dateUtc="2025-09-15T11:09:00Z">
              <w:r>
                <w:rPr>
                  <w:rFonts w:ascii="Times New Roman" w:eastAsia="Times New Roman" w:hAnsi="Times New Roman" w:cs="Times New Roman"/>
                  <w:color w:val="000000" w:themeColor="text1"/>
                  <w:sz w:val="24"/>
                  <w:szCs w:val="24"/>
                </w:rPr>
                <w:t>Iga funktsioon raporteeritakse kord projekti jooksul</w:t>
              </w:r>
            </w:ins>
            <w:ins w:id="255" w:author="Aivi Kuivonen" w:date="2025-09-15T14:16:00Z" w16du:dateUtc="2025-09-15T11:16:00Z">
              <w:r w:rsidR="00DF3FC1">
                <w:rPr>
                  <w:rFonts w:ascii="Times New Roman" w:eastAsia="Times New Roman" w:hAnsi="Times New Roman" w:cs="Times New Roman"/>
                  <w:color w:val="000000" w:themeColor="text1"/>
                  <w:sz w:val="24"/>
                  <w:szCs w:val="24"/>
                </w:rPr>
                <w:t>. Aruandes peab välja tooma funktsiooni nimetuse</w:t>
              </w:r>
            </w:ins>
            <w:ins w:id="256" w:author="Aivi Kuivonen" w:date="2025-09-15T14:18:00Z" w16du:dateUtc="2025-09-15T11:18:00Z">
              <w:r w:rsidR="004822AF">
                <w:rPr>
                  <w:rFonts w:ascii="Times New Roman" w:eastAsia="Times New Roman" w:hAnsi="Times New Roman" w:cs="Times New Roman"/>
                  <w:color w:val="000000" w:themeColor="text1"/>
                  <w:sz w:val="24"/>
                  <w:szCs w:val="24"/>
                </w:rPr>
                <w:t xml:space="preserve"> või </w:t>
              </w:r>
            </w:ins>
            <w:ins w:id="257" w:author="Aivi Kuivonen" w:date="2025-09-15T14:16:00Z" w16du:dateUtc="2025-09-15T11:16:00Z">
              <w:r w:rsidR="00DF3FC1">
                <w:rPr>
                  <w:rFonts w:ascii="Times New Roman" w:eastAsia="Times New Roman" w:hAnsi="Times New Roman" w:cs="Times New Roman"/>
                  <w:color w:val="000000" w:themeColor="text1"/>
                  <w:sz w:val="24"/>
                  <w:szCs w:val="24"/>
                </w:rPr>
                <w:t>kirjelduse</w:t>
              </w:r>
            </w:ins>
          </w:p>
        </w:tc>
      </w:tr>
      <w:tr w:rsidR="006318D8" w:rsidRPr="00D245B4" w14:paraId="534A29DB" w14:textId="77777777" w:rsidTr="00E34969">
        <w:trPr>
          <w:trHeight w:val="160"/>
          <w:ins w:id="258" w:author="Aivi Kuivonen" w:date="2025-09-15T14:04:00Z"/>
        </w:trPr>
        <w:tc>
          <w:tcPr>
            <w:tcW w:w="2405" w:type="dxa"/>
          </w:tcPr>
          <w:p w14:paraId="6B1D1B75" w14:textId="77777777" w:rsidR="006318D8" w:rsidRPr="00D245B4" w:rsidRDefault="006318D8" w:rsidP="00D245B4">
            <w:pPr>
              <w:autoSpaceDE w:val="0"/>
              <w:autoSpaceDN w:val="0"/>
              <w:adjustRightInd w:val="0"/>
              <w:spacing w:after="0" w:line="240" w:lineRule="auto"/>
              <w:ind w:left="0"/>
              <w:rPr>
                <w:ins w:id="259" w:author="Aivi Kuivonen" w:date="2025-09-15T14:04:00Z" w16du:dateUtc="2025-09-15T11:04:00Z"/>
                <w:rFonts w:ascii="Times New Roman" w:eastAsia="Times New Roman" w:hAnsi="Times New Roman" w:cs="Times New Roman"/>
                <w:color w:val="000000" w:themeColor="text1"/>
                <w:sz w:val="24"/>
                <w:szCs w:val="24"/>
              </w:rPr>
            </w:pPr>
          </w:p>
        </w:tc>
        <w:tc>
          <w:tcPr>
            <w:tcW w:w="1843" w:type="dxa"/>
          </w:tcPr>
          <w:p w14:paraId="56B3426D" w14:textId="77777777" w:rsidR="006318D8" w:rsidRPr="00D245B4" w:rsidRDefault="006318D8" w:rsidP="00D245B4">
            <w:pPr>
              <w:spacing w:after="0" w:line="240" w:lineRule="auto"/>
              <w:ind w:left="0"/>
              <w:jc w:val="both"/>
              <w:rPr>
                <w:ins w:id="260" w:author="Aivi Kuivonen" w:date="2025-09-15T14:04:00Z" w16du:dateUtc="2025-09-15T11:04:00Z"/>
                <w:rFonts w:ascii="Times New Roman" w:eastAsia="Times New Roman" w:hAnsi="Times New Roman" w:cs="Times New Roman"/>
                <w:color w:val="000000" w:themeColor="text1"/>
                <w:sz w:val="24"/>
                <w:szCs w:val="24"/>
              </w:rPr>
            </w:pPr>
          </w:p>
        </w:tc>
        <w:tc>
          <w:tcPr>
            <w:tcW w:w="3119" w:type="dxa"/>
          </w:tcPr>
          <w:p w14:paraId="3608313B" w14:textId="309956B7" w:rsidR="006318D8" w:rsidRPr="00D245B4" w:rsidRDefault="006318D8" w:rsidP="006E2CF3">
            <w:pPr>
              <w:spacing w:after="0" w:line="240" w:lineRule="auto"/>
              <w:ind w:left="0"/>
              <w:rPr>
                <w:ins w:id="261" w:author="Aivi Kuivonen" w:date="2025-09-15T14:04:00Z" w16du:dateUtc="2025-09-15T11:04:00Z"/>
                <w:rFonts w:ascii="Times New Roman" w:eastAsia="Times New Roman" w:hAnsi="Times New Roman" w:cs="Times New Roman"/>
                <w:color w:val="000000" w:themeColor="text1"/>
                <w:sz w:val="24"/>
                <w:szCs w:val="24"/>
              </w:rPr>
            </w:pPr>
            <w:ins w:id="262" w:author="Aivi Kuivonen" w:date="2025-09-15T14:05:00Z" w16du:dateUtc="2025-09-15T11:05:00Z">
              <w:r>
                <w:rPr>
                  <w:rFonts w:ascii="Times New Roman" w:eastAsia="Times New Roman" w:hAnsi="Times New Roman" w:cs="Times New Roman"/>
                  <w:color w:val="000000" w:themeColor="text1"/>
                  <w:sz w:val="24"/>
                  <w:szCs w:val="24"/>
                </w:rPr>
                <w:t xml:space="preserve">BMVI O.2.1 </w:t>
              </w:r>
              <w:r w:rsidRPr="006318D8">
                <w:rPr>
                  <w:rFonts w:ascii="Times New Roman" w:eastAsia="Times New Roman" w:hAnsi="Times New Roman" w:cs="Times New Roman"/>
                  <w:color w:val="000000" w:themeColor="text1"/>
                  <w:sz w:val="24"/>
                  <w:szCs w:val="24"/>
                </w:rPr>
                <w:t>Viisade menetlemise digitaliseerimist toetavate projektide arv</w:t>
              </w:r>
            </w:ins>
          </w:p>
        </w:tc>
        <w:tc>
          <w:tcPr>
            <w:tcW w:w="1275" w:type="dxa"/>
          </w:tcPr>
          <w:p w14:paraId="735571E8" w14:textId="34B1ED60" w:rsidR="006318D8" w:rsidRPr="00D245B4" w:rsidRDefault="006318D8" w:rsidP="00D245B4">
            <w:pPr>
              <w:spacing w:after="0" w:line="240" w:lineRule="auto"/>
              <w:ind w:left="0"/>
              <w:jc w:val="both"/>
              <w:rPr>
                <w:ins w:id="263" w:author="Aivi Kuivonen" w:date="2025-09-15T14:04:00Z" w16du:dateUtc="2025-09-15T11:04:00Z"/>
                <w:rFonts w:ascii="Times New Roman" w:eastAsia="Times New Roman" w:hAnsi="Times New Roman" w:cs="Times New Roman"/>
                <w:color w:val="000000" w:themeColor="text1"/>
                <w:sz w:val="24"/>
                <w:szCs w:val="24"/>
              </w:rPr>
            </w:pPr>
            <w:ins w:id="264" w:author="Aivi Kuivonen" w:date="2025-09-15T14:05:00Z" w16du:dateUtc="2025-09-15T11:05:00Z">
              <w:r>
                <w:rPr>
                  <w:rFonts w:ascii="Times New Roman" w:eastAsia="Times New Roman" w:hAnsi="Times New Roman" w:cs="Times New Roman"/>
                  <w:color w:val="000000" w:themeColor="text1"/>
                  <w:sz w:val="24"/>
                  <w:szCs w:val="24"/>
                </w:rPr>
                <w:t>arv</w:t>
              </w:r>
            </w:ins>
          </w:p>
        </w:tc>
        <w:tc>
          <w:tcPr>
            <w:tcW w:w="1418" w:type="dxa"/>
          </w:tcPr>
          <w:p w14:paraId="2FFFCA71" w14:textId="4E02DC6E" w:rsidR="006318D8" w:rsidRPr="00D245B4" w:rsidRDefault="0060123A" w:rsidP="00D245B4">
            <w:pPr>
              <w:autoSpaceDE w:val="0"/>
              <w:autoSpaceDN w:val="0"/>
              <w:adjustRightInd w:val="0"/>
              <w:spacing w:after="0" w:line="240" w:lineRule="auto"/>
              <w:ind w:left="0"/>
              <w:jc w:val="both"/>
              <w:rPr>
                <w:ins w:id="265" w:author="Aivi Kuivonen" w:date="2025-09-15T14:04:00Z" w16du:dateUtc="2025-09-15T11:04:00Z"/>
                <w:rFonts w:ascii="Times New Roman" w:eastAsia="Times New Roman" w:hAnsi="Times New Roman" w:cs="Times New Roman"/>
                <w:color w:val="000000" w:themeColor="text1"/>
                <w:sz w:val="24"/>
                <w:szCs w:val="24"/>
              </w:rPr>
            </w:pPr>
            <w:ins w:id="266" w:author="Aivi Kuivonen" w:date="2025-09-15T14:08:00Z" w16du:dateUtc="2025-09-15T11:08:00Z">
              <w:r>
                <w:rPr>
                  <w:rFonts w:ascii="Times New Roman" w:eastAsia="Times New Roman" w:hAnsi="Times New Roman" w:cs="Times New Roman"/>
                  <w:color w:val="000000" w:themeColor="text1"/>
                  <w:sz w:val="24"/>
                  <w:szCs w:val="24"/>
                </w:rPr>
                <w:t>1</w:t>
              </w:r>
            </w:ins>
          </w:p>
        </w:tc>
        <w:tc>
          <w:tcPr>
            <w:tcW w:w="1134" w:type="dxa"/>
          </w:tcPr>
          <w:p w14:paraId="03061FF4" w14:textId="6A762E35" w:rsidR="006318D8" w:rsidRPr="00D245B4" w:rsidRDefault="006318D8" w:rsidP="00D245B4">
            <w:pPr>
              <w:autoSpaceDE w:val="0"/>
              <w:autoSpaceDN w:val="0"/>
              <w:adjustRightInd w:val="0"/>
              <w:spacing w:after="0" w:line="240" w:lineRule="auto"/>
              <w:ind w:left="0"/>
              <w:jc w:val="both"/>
              <w:rPr>
                <w:ins w:id="267" w:author="Aivi Kuivonen" w:date="2025-09-15T14:04:00Z" w16du:dateUtc="2025-09-15T11:04:00Z"/>
                <w:rFonts w:ascii="Times New Roman" w:eastAsia="Times New Roman" w:hAnsi="Times New Roman" w:cs="Times New Roman"/>
                <w:bCs/>
                <w:color w:val="000000" w:themeColor="text1"/>
                <w:sz w:val="24"/>
                <w:szCs w:val="24"/>
              </w:rPr>
            </w:pPr>
            <w:ins w:id="268" w:author="Aivi Kuivonen" w:date="2025-09-15T14:05:00Z" w16du:dateUtc="2025-09-15T11:05:00Z">
              <w:r>
                <w:rPr>
                  <w:rFonts w:ascii="Times New Roman" w:eastAsia="Times New Roman" w:hAnsi="Times New Roman" w:cs="Times New Roman"/>
                  <w:bCs/>
                  <w:color w:val="000000" w:themeColor="text1"/>
                  <w:sz w:val="24"/>
                  <w:szCs w:val="24"/>
                </w:rPr>
                <w:t>1</w:t>
              </w:r>
            </w:ins>
          </w:p>
        </w:tc>
        <w:tc>
          <w:tcPr>
            <w:tcW w:w="3827" w:type="dxa"/>
          </w:tcPr>
          <w:p w14:paraId="1D049162" w14:textId="77777777" w:rsidR="006318D8" w:rsidRPr="00D245B4" w:rsidRDefault="006318D8" w:rsidP="00D245B4">
            <w:pPr>
              <w:autoSpaceDE w:val="0"/>
              <w:autoSpaceDN w:val="0"/>
              <w:adjustRightInd w:val="0"/>
              <w:spacing w:after="0" w:line="240" w:lineRule="auto"/>
              <w:ind w:left="0"/>
              <w:jc w:val="both"/>
              <w:rPr>
                <w:ins w:id="269" w:author="Aivi Kuivonen" w:date="2025-09-15T14:04:00Z" w16du:dateUtc="2025-09-15T11:04:00Z"/>
                <w:rFonts w:ascii="Times New Roman" w:eastAsia="Times New Roman" w:hAnsi="Times New Roman" w:cs="Times New Roman"/>
                <w:color w:val="000000" w:themeColor="text1"/>
                <w:sz w:val="24"/>
                <w:szCs w:val="24"/>
              </w:rPr>
            </w:pPr>
          </w:p>
        </w:tc>
      </w:tr>
      <w:tr w:rsidR="0060123A" w:rsidRPr="00D245B4" w14:paraId="66193848" w14:textId="77777777" w:rsidTr="00E34969">
        <w:trPr>
          <w:trHeight w:val="160"/>
          <w:ins w:id="270" w:author="Aivi Kuivonen" w:date="2025-09-15T14:09:00Z"/>
        </w:trPr>
        <w:tc>
          <w:tcPr>
            <w:tcW w:w="2405" w:type="dxa"/>
          </w:tcPr>
          <w:p w14:paraId="7D8877E8" w14:textId="77777777" w:rsidR="0060123A" w:rsidRPr="00D245B4" w:rsidRDefault="0060123A" w:rsidP="00D245B4">
            <w:pPr>
              <w:autoSpaceDE w:val="0"/>
              <w:autoSpaceDN w:val="0"/>
              <w:adjustRightInd w:val="0"/>
              <w:spacing w:after="0" w:line="240" w:lineRule="auto"/>
              <w:ind w:left="0"/>
              <w:rPr>
                <w:ins w:id="271" w:author="Aivi Kuivonen" w:date="2025-09-15T14:09:00Z" w16du:dateUtc="2025-09-15T11:09:00Z"/>
                <w:rFonts w:ascii="Times New Roman" w:eastAsia="Times New Roman" w:hAnsi="Times New Roman" w:cs="Times New Roman"/>
                <w:color w:val="000000" w:themeColor="text1"/>
                <w:sz w:val="24"/>
                <w:szCs w:val="24"/>
              </w:rPr>
            </w:pPr>
          </w:p>
        </w:tc>
        <w:tc>
          <w:tcPr>
            <w:tcW w:w="1843" w:type="dxa"/>
          </w:tcPr>
          <w:p w14:paraId="776CF13E" w14:textId="77777777" w:rsidR="0060123A" w:rsidRPr="00D245B4" w:rsidRDefault="0060123A" w:rsidP="00D245B4">
            <w:pPr>
              <w:spacing w:after="0" w:line="240" w:lineRule="auto"/>
              <w:ind w:left="0"/>
              <w:jc w:val="both"/>
              <w:rPr>
                <w:ins w:id="272" w:author="Aivi Kuivonen" w:date="2025-09-15T14:09:00Z" w16du:dateUtc="2025-09-15T11:09:00Z"/>
                <w:rFonts w:ascii="Times New Roman" w:eastAsia="Times New Roman" w:hAnsi="Times New Roman" w:cs="Times New Roman"/>
                <w:color w:val="000000" w:themeColor="text1"/>
                <w:sz w:val="24"/>
                <w:szCs w:val="24"/>
              </w:rPr>
            </w:pPr>
          </w:p>
        </w:tc>
        <w:tc>
          <w:tcPr>
            <w:tcW w:w="3119" w:type="dxa"/>
          </w:tcPr>
          <w:p w14:paraId="296FE25E" w14:textId="224B07E6" w:rsidR="0060123A" w:rsidRDefault="00844836" w:rsidP="00D245B4">
            <w:pPr>
              <w:spacing w:after="0" w:line="240" w:lineRule="auto"/>
              <w:ind w:left="0"/>
              <w:jc w:val="both"/>
              <w:rPr>
                <w:ins w:id="273" w:author="Aivi Kuivonen" w:date="2025-09-15T14:09:00Z" w16du:dateUtc="2025-09-15T11:09:00Z"/>
                <w:rFonts w:ascii="Times New Roman" w:eastAsia="Times New Roman" w:hAnsi="Times New Roman" w:cs="Times New Roman"/>
                <w:color w:val="000000" w:themeColor="text1"/>
                <w:sz w:val="24"/>
                <w:szCs w:val="24"/>
              </w:rPr>
            </w:pPr>
            <w:ins w:id="274" w:author="Aivi Kuivonen" w:date="2025-09-15T14:12:00Z" w16du:dateUtc="2025-09-15T11:12:00Z">
              <w:r>
                <w:rPr>
                  <w:rFonts w:ascii="Times New Roman" w:eastAsia="Times New Roman" w:hAnsi="Times New Roman" w:cs="Times New Roman"/>
                  <w:color w:val="000000" w:themeColor="text1"/>
                  <w:sz w:val="24"/>
                  <w:szCs w:val="24"/>
                </w:rPr>
                <w:t>R.2.9 Ühise v</w:t>
              </w:r>
            </w:ins>
            <w:ins w:id="275" w:author="Aivi Kuivonen" w:date="2025-09-15T14:09:00Z" w16du:dateUtc="2025-09-15T11:09:00Z">
              <w:r w:rsidR="0060123A" w:rsidRPr="0060123A">
                <w:rPr>
                  <w:rFonts w:ascii="Times New Roman" w:eastAsia="Times New Roman" w:hAnsi="Times New Roman" w:cs="Times New Roman"/>
                  <w:color w:val="000000" w:themeColor="text1"/>
                  <w:sz w:val="24"/>
                  <w:szCs w:val="24"/>
                </w:rPr>
                <w:t xml:space="preserve">iisapoliitika valdkonnas läbi viidud Schengeni hindamiste </w:t>
              </w:r>
            </w:ins>
            <w:ins w:id="276" w:author="Aivi Kuivonen" w:date="2025-09-15T14:12:00Z" w16du:dateUtc="2025-09-15T11:12:00Z">
              <w:r>
                <w:rPr>
                  <w:rFonts w:ascii="Times New Roman" w:eastAsia="Times New Roman" w:hAnsi="Times New Roman" w:cs="Times New Roman"/>
                  <w:color w:val="000000" w:themeColor="text1"/>
                  <w:sz w:val="24"/>
                  <w:szCs w:val="24"/>
                </w:rPr>
                <w:t xml:space="preserve">raames esitatud </w:t>
              </w:r>
            </w:ins>
            <w:ins w:id="277" w:author="Aivi Kuivonen" w:date="2025-09-15T14:09:00Z" w16du:dateUtc="2025-09-15T11:09:00Z">
              <w:r w:rsidR="0060123A" w:rsidRPr="0060123A">
                <w:rPr>
                  <w:rFonts w:ascii="Times New Roman" w:eastAsia="Times New Roman" w:hAnsi="Times New Roman" w:cs="Times New Roman"/>
                  <w:color w:val="000000" w:themeColor="text1"/>
                  <w:sz w:val="24"/>
                  <w:szCs w:val="24"/>
                </w:rPr>
                <w:t>soovituste arv, mida on arvesse võetud.</w:t>
              </w:r>
            </w:ins>
          </w:p>
        </w:tc>
        <w:tc>
          <w:tcPr>
            <w:tcW w:w="1275" w:type="dxa"/>
          </w:tcPr>
          <w:p w14:paraId="444BF9F4" w14:textId="4C9C4F21" w:rsidR="0060123A" w:rsidRDefault="0060123A" w:rsidP="00D245B4">
            <w:pPr>
              <w:spacing w:after="0" w:line="240" w:lineRule="auto"/>
              <w:ind w:left="0"/>
              <w:jc w:val="both"/>
              <w:rPr>
                <w:ins w:id="278" w:author="Aivi Kuivonen" w:date="2025-09-15T14:09:00Z" w16du:dateUtc="2025-09-15T11:09:00Z"/>
                <w:rFonts w:ascii="Times New Roman" w:eastAsia="Times New Roman" w:hAnsi="Times New Roman" w:cs="Times New Roman"/>
                <w:color w:val="000000" w:themeColor="text1"/>
                <w:sz w:val="24"/>
                <w:szCs w:val="24"/>
              </w:rPr>
            </w:pPr>
            <w:ins w:id="279" w:author="Aivi Kuivonen" w:date="2025-09-15T14:09:00Z" w16du:dateUtc="2025-09-15T11:09:00Z">
              <w:r>
                <w:rPr>
                  <w:rFonts w:ascii="Times New Roman" w:eastAsia="Times New Roman" w:hAnsi="Times New Roman" w:cs="Times New Roman"/>
                  <w:color w:val="000000" w:themeColor="text1"/>
                  <w:sz w:val="24"/>
                  <w:szCs w:val="24"/>
                </w:rPr>
                <w:t>arv</w:t>
              </w:r>
            </w:ins>
          </w:p>
        </w:tc>
        <w:tc>
          <w:tcPr>
            <w:tcW w:w="1418" w:type="dxa"/>
          </w:tcPr>
          <w:p w14:paraId="31C0DC42" w14:textId="540A33DC" w:rsidR="0060123A" w:rsidRDefault="0060123A" w:rsidP="00D245B4">
            <w:pPr>
              <w:autoSpaceDE w:val="0"/>
              <w:autoSpaceDN w:val="0"/>
              <w:adjustRightInd w:val="0"/>
              <w:spacing w:after="0" w:line="240" w:lineRule="auto"/>
              <w:ind w:left="0"/>
              <w:jc w:val="both"/>
              <w:rPr>
                <w:ins w:id="280" w:author="Aivi Kuivonen" w:date="2025-09-15T14:09:00Z" w16du:dateUtc="2025-09-15T11:09:00Z"/>
                <w:rFonts w:ascii="Times New Roman" w:eastAsia="Times New Roman" w:hAnsi="Times New Roman" w:cs="Times New Roman"/>
                <w:color w:val="000000" w:themeColor="text1"/>
                <w:sz w:val="24"/>
                <w:szCs w:val="24"/>
              </w:rPr>
            </w:pPr>
            <w:ins w:id="281" w:author="Aivi Kuivonen" w:date="2025-09-15T14:10:00Z" w16du:dateUtc="2025-09-15T11:10:00Z">
              <w:r>
                <w:rPr>
                  <w:rFonts w:ascii="Times New Roman" w:eastAsia="Times New Roman" w:hAnsi="Times New Roman" w:cs="Times New Roman"/>
                  <w:color w:val="000000" w:themeColor="text1"/>
                  <w:sz w:val="24"/>
                  <w:szCs w:val="24"/>
                </w:rPr>
                <w:t>e</w:t>
              </w:r>
            </w:ins>
            <w:ins w:id="282" w:author="Aivi Kuivonen" w:date="2025-09-15T14:09:00Z" w16du:dateUtc="2025-09-15T11:09:00Z">
              <w:r>
                <w:rPr>
                  <w:rFonts w:ascii="Times New Roman" w:eastAsia="Times New Roman" w:hAnsi="Times New Roman" w:cs="Times New Roman"/>
                  <w:color w:val="000000" w:themeColor="text1"/>
                  <w:sz w:val="24"/>
                  <w:szCs w:val="24"/>
                </w:rPr>
                <w:t>i kohal</w:t>
              </w:r>
            </w:ins>
            <w:ins w:id="283" w:author="Aivi Kuivonen" w:date="2025-09-15T14:10:00Z" w16du:dateUtc="2025-09-15T11:10:00Z">
              <w:r>
                <w:rPr>
                  <w:rFonts w:ascii="Times New Roman" w:eastAsia="Times New Roman" w:hAnsi="Times New Roman" w:cs="Times New Roman"/>
                  <w:color w:val="000000" w:themeColor="text1"/>
                  <w:sz w:val="24"/>
                  <w:szCs w:val="24"/>
                </w:rPr>
                <w:t>du</w:t>
              </w:r>
            </w:ins>
          </w:p>
        </w:tc>
        <w:tc>
          <w:tcPr>
            <w:tcW w:w="1134" w:type="dxa"/>
          </w:tcPr>
          <w:p w14:paraId="4ECEA8EA" w14:textId="1D9E06A4" w:rsidR="0060123A" w:rsidRDefault="0060123A" w:rsidP="00D245B4">
            <w:pPr>
              <w:autoSpaceDE w:val="0"/>
              <w:autoSpaceDN w:val="0"/>
              <w:adjustRightInd w:val="0"/>
              <w:spacing w:after="0" w:line="240" w:lineRule="auto"/>
              <w:ind w:left="0"/>
              <w:jc w:val="both"/>
              <w:rPr>
                <w:ins w:id="284" w:author="Aivi Kuivonen" w:date="2025-09-15T14:09:00Z" w16du:dateUtc="2025-09-15T11:09:00Z"/>
                <w:rFonts w:ascii="Times New Roman" w:eastAsia="Times New Roman" w:hAnsi="Times New Roman" w:cs="Times New Roman"/>
                <w:bCs/>
                <w:color w:val="000000" w:themeColor="text1"/>
                <w:sz w:val="24"/>
                <w:szCs w:val="24"/>
              </w:rPr>
            </w:pPr>
            <w:ins w:id="285" w:author="Aivi Kuivonen" w:date="2025-09-15T14:10:00Z" w16du:dateUtc="2025-09-15T11:10:00Z">
              <w:r>
                <w:rPr>
                  <w:rFonts w:ascii="Times New Roman" w:eastAsia="Times New Roman" w:hAnsi="Times New Roman" w:cs="Times New Roman"/>
                  <w:bCs/>
                  <w:color w:val="000000" w:themeColor="text1"/>
                  <w:sz w:val="24"/>
                  <w:szCs w:val="24"/>
                </w:rPr>
                <w:t>6</w:t>
              </w:r>
            </w:ins>
          </w:p>
        </w:tc>
        <w:tc>
          <w:tcPr>
            <w:tcW w:w="3827" w:type="dxa"/>
          </w:tcPr>
          <w:p w14:paraId="69330A26" w14:textId="347C48FD" w:rsidR="0060123A" w:rsidRPr="00D245B4" w:rsidRDefault="00844836" w:rsidP="00D245B4">
            <w:pPr>
              <w:autoSpaceDE w:val="0"/>
              <w:autoSpaceDN w:val="0"/>
              <w:adjustRightInd w:val="0"/>
              <w:spacing w:after="0" w:line="240" w:lineRule="auto"/>
              <w:ind w:left="0"/>
              <w:jc w:val="both"/>
              <w:rPr>
                <w:ins w:id="286" w:author="Aivi Kuivonen" w:date="2025-09-15T14:09:00Z" w16du:dateUtc="2025-09-15T11:09:00Z"/>
                <w:rFonts w:ascii="Times New Roman" w:eastAsia="Times New Roman" w:hAnsi="Times New Roman" w:cs="Times New Roman"/>
                <w:color w:val="000000" w:themeColor="text1"/>
                <w:sz w:val="24"/>
                <w:szCs w:val="24"/>
              </w:rPr>
            </w:pPr>
            <w:ins w:id="287" w:author="Aivi Kuivonen" w:date="2025-09-15T14:13:00Z" w16du:dateUtc="2025-09-15T11:13:00Z">
              <w:r>
                <w:rPr>
                  <w:rFonts w:ascii="Times New Roman" w:eastAsia="Times New Roman" w:hAnsi="Times New Roman" w:cs="Times New Roman"/>
                  <w:color w:val="000000" w:themeColor="text1"/>
                  <w:sz w:val="24"/>
                  <w:szCs w:val="24"/>
                </w:rPr>
                <w:t>Soovitus raporteeritakse ühe korra projekti jooksul, tuues välja soovituse number.</w:t>
              </w:r>
            </w:ins>
          </w:p>
        </w:tc>
      </w:tr>
      <w:tr w:rsidR="00D245B4" w:rsidRPr="00D245B4" w14:paraId="71DD6749" w14:textId="77777777" w:rsidTr="00E34969">
        <w:trPr>
          <w:trHeight w:val="160"/>
        </w:trPr>
        <w:tc>
          <w:tcPr>
            <w:tcW w:w="2405" w:type="dxa"/>
          </w:tcPr>
          <w:p w14:paraId="52A6D0FE" w14:textId="77777777" w:rsidR="00D245B4" w:rsidRPr="00D245B4" w:rsidRDefault="00D245B4" w:rsidP="00D245B4">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D245B4">
              <w:rPr>
                <w:rFonts w:ascii="Times New Roman" w:eastAsia="Times New Roman" w:hAnsi="Times New Roman" w:cs="Times New Roman"/>
                <w:color w:val="000000" w:themeColor="text1"/>
                <w:sz w:val="24"/>
                <w:szCs w:val="24"/>
              </w:rPr>
              <w:t>KOKKU</w:t>
            </w:r>
          </w:p>
        </w:tc>
        <w:tc>
          <w:tcPr>
            <w:tcW w:w="1843" w:type="dxa"/>
          </w:tcPr>
          <w:p w14:paraId="64AC8AAB" w14:textId="6CA3436E" w:rsidR="00D245B4" w:rsidRPr="00D245B4" w:rsidRDefault="00D245B4" w:rsidP="001773DE">
            <w:pPr>
              <w:spacing w:after="0" w:line="240" w:lineRule="auto"/>
              <w:ind w:left="0"/>
              <w:rPr>
                <w:rFonts w:ascii="Times New Roman" w:eastAsia="Times New Roman" w:hAnsi="Times New Roman" w:cs="Times New Roman"/>
                <w:b/>
                <w:bCs/>
                <w:color w:val="000000" w:themeColor="text1"/>
                <w:sz w:val="24"/>
                <w:szCs w:val="24"/>
              </w:rPr>
            </w:pPr>
            <w:del w:id="288" w:author="Aivi Kuivonen" w:date="2025-09-15T13:44:00Z" w16du:dateUtc="2025-09-15T10:44:00Z">
              <w:r w:rsidRPr="00D245B4" w:rsidDel="00823F9D">
                <w:rPr>
                  <w:rFonts w:ascii="Times New Roman" w:eastAsia="Times New Roman" w:hAnsi="Times New Roman" w:cs="Times New Roman"/>
                  <w:b/>
                  <w:bCs/>
                  <w:color w:val="000000" w:themeColor="text1"/>
                  <w:sz w:val="24"/>
                  <w:szCs w:val="24"/>
                </w:rPr>
                <w:delText>850 000</w:delText>
              </w:r>
            </w:del>
            <w:ins w:id="289" w:author="Aivi Kuivonen" w:date="2025-09-15T13:44:00Z" w16du:dateUtc="2025-09-15T10:44:00Z">
              <w:r w:rsidR="00823F9D">
                <w:rPr>
                  <w:rFonts w:ascii="Times New Roman" w:eastAsia="Times New Roman" w:hAnsi="Times New Roman" w:cs="Times New Roman"/>
                  <w:b/>
                  <w:bCs/>
                  <w:color w:val="000000" w:themeColor="text1"/>
                  <w:sz w:val="24"/>
                  <w:szCs w:val="24"/>
                </w:rPr>
                <w:t xml:space="preserve"> 2 050 000</w:t>
              </w:r>
            </w:ins>
          </w:p>
        </w:tc>
        <w:tc>
          <w:tcPr>
            <w:tcW w:w="3119" w:type="dxa"/>
          </w:tcPr>
          <w:p w14:paraId="4A50BFA0"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16D4407C" w14:textId="77777777" w:rsidR="00D245B4" w:rsidRP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tc>
        <w:tc>
          <w:tcPr>
            <w:tcW w:w="1418" w:type="dxa"/>
          </w:tcPr>
          <w:p w14:paraId="67BA82FA"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793F97EB"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p>
        </w:tc>
        <w:tc>
          <w:tcPr>
            <w:tcW w:w="3827" w:type="dxa"/>
          </w:tcPr>
          <w:p w14:paraId="17B4102E" w14:textId="77777777" w:rsidR="00D245B4" w:rsidRPr="00D245B4" w:rsidRDefault="00D245B4" w:rsidP="00D245B4">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bl>
    <w:p w14:paraId="55D04CA9" w14:textId="77777777" w:rsidR="00D245B4" w:rsidRPr="00D245B4" w:rsidRDefault="00D245B4" w:rsidP="00D245B4">
      <w:pPr>
        <w:spacing w:after="0" w:line="240" w:lineRule="auto"/>
        <w:ind w:left="0"/>
        <w:jc w:val="both"/>
        <w:rPr>
          <w:rFonts w:ascii="Times New Roman" w:eastAsia="Times New Roman" w:hAnsi="Times New Roman" w:cs="Times New Roman"/>
          <w:i/>
          <w:color w:val="000000" w:themeColor="text1"/>
          <w:sz w:val="24"/>
          <w:szCs w:val="24"/>
        </w:rPr>
      </w:pPr>
    </w:p>
    <w:bookmarkEnd w:id="149"/>
    <w:p w14:paraId="3319D406" w14:textId="1C60BFE9" w:rsidR="00D245B4" w:rsidRPr="00D245B4" w:rsidRDefault="0025680C" w:rsidP="00D245B4">
      <w:pPr>
        <w:spacing w:after="0" w:line="240" w:lineRule="auto"/>
        <w:ind w:left="0"/>
        <w:jc w:val="both"/>
        <w:rPr>
          <w:rFonts w:ascii="Times New Roman" w:eastAsia="Times New Roman" w:hAnsi="Times New Roman" w:cs="Times New Roman"/>
          <w:i/>
          <w:color w:val="000000" w:themeColor="text1"/>
          <w:sz w:val="24"/>
          <w:szCs w:val="24"/>
        </w:rPr>
      </w:pPr>
      <w:ins w:id="290" w:author="Aivi Kuivonen" w:date="2025-09-29T10:04:00Z" w16du:dateUtc="2025-09-29T07:04:00Z">
        <w:r w:rsidRPr="0025680C">
          <w:rPr>
            <w:rFonts w:ascii="Times New Roman" w:hAnsi="Times New Roman" w:cs="Times New Roman"/>
            <w:i/>
            <w:iCs/>
            <w:sz w:val="24"/>
            <w:szCs w:val="24"/>
          </w:rPr>
          <w:t>(muudetud siseministri … kk nr … )</w:t>
        </w:r>
      </w:ins>
    </w:p>
    <w:p w14:paraId="00E7C1DA" w14:textId="77777777" w:rsidR="00D245B4" w:rsidRPr="00D245B4" w:rsidRDefault="00D245B4" w:rsidP="00D245B4">
      <w:pPr>
        <w:spacing w:after="0" w:line="240" w:lineRule="auto"/>
        <w:ind w:left="0"/>
        <w:jc w:val="both"/>
        <w:rPr>
          <w:rFonts w:ascii="Times New Roman" w:eastAsia="Times New Roman" w:hAnsi="Times New Roman" w:cs="Times New Roman"/>
          <w:i/>
          <w:color w:val="000000" w:themeColor="text1"/>
          <w:sz w:val="24"/>
          <w:szCs w:val="24"/>
        </w:rPr>
      </w:pPr>
    </w:p>
    <w:p w14:paraId="5604693D" w14:textId="77777777" w:rsidR="00D245B4" w:rsidRPr="00D245B4" w:rsidRDefault="00D245B4" w:rsidP="00D245B4">
      <w:pPr>
        <w:spacing w:after="0" w:line="240" w:lineRule="auto"/>
        <w:ind w:left="0"/>
        <w:jc w:val="both"/>
        <w:rPr>
          <w:rFonts w:ascii="Times New Roman" w:eastAsia="Times New Roman" w:hAnsi="Times New Roman" w:cs="Times New Roman"/>
          <w:i/>
          <w:color w:val="000000" w:themeColor="text1"/>
          <w:sz w:val="24"/>
          <w:szCs w:val="24"/>
        </w:rPr>
        <w:sectPr w:rsidR="00D245B4" w:rsidRPr="00D245B4" w:rsidSect="008425C6">
          <w:pgSz w:w="16838" w:h="11906" w:orient="landscape" w:code="9"/>
          <w:pgMar w:top="1418" w:right="851" w:bottom="1418" w:left="992" w:header="709" w:footer="709" w:gutter="0"/>
          <w:cols w:space="708"/>
          <w:docGrid w:linePitch="360"/>
        </w:sectPr>
      </w:pPr>
    </w:p>
    <w:bookmarkEnd w:id="129"/>
    <w:bookmarkEnd w:id="130"/>
    <w:bookmarkEnd w:id="131"/>
    <w:bookmarkEnd w:id="132"/>
    <w:bookmarkEnd w:id="133"/>
    <w:bookmarkEnd w:id="134"/>
    <w:bookmarkEnd w:id="135"/>
    <w:bookmarkEnd w:id="136"/>
    <w:bookmarkEnd w:id="137"/>
    <w:bookmarkEnd w:id="138"/>
    <w:p w14:paraId="024626FA" w14:textId="77777777" w:rsidR="00D245B4" w:rsidRPr="00D245B4" w:rsidRDefault="00D245B4" w:rsidP="00D245B4">
      <w:pPr>
        <w:tabs>
          <w:tab w:val="left" w:pos="284"/>
        </w:tabs>
        <w:spacing w:after="0" w:line="240" w:lineRule="auto"/>
        <w:ind w:left="0"/>
        <w:jc w:val="both"/>
        <w:rPr>
          <w:rFonts w:ascii="Times New Roman" w:eastAsia="Times New Roman" w:hAnsi="Times New Roman" w:cs="Times New Roman"/>
          <w:i/>
          <w:color w:val="000000" w:themeColor="text1"/>
          <w:sz w:val="24"/>
          <w:szCs w:val="24"/>
          <w:lang w:eastAsia="et-EE"/>
        </w:rPr>
      </w:pPr>
    </w:p>
    <w:p w14:paraId="5851ED48" w14:textId="77777777" w:rsidR="00D245B4" w:rsidRPr="002E294F" w:rsidRDefault="00D245B4" w:rsidP="00873C5D">
      <w:pPr>
        <w:pStyle w:val="ListParagraph"/>
        <w:numPr>
          <w:ilvl w:val="0"/>
          <w:numId w:val="18"/>
        </w:numPr>
        <w:spacing w:after="90" w:line="240" w:lineRule="auto"/>
        <w:jc w:val="both"/>
        <w:rPr>
          <w:rFonts w:ascii="Times New Roman" w:eastAsia="Times New Roman" w:hAnsi="Times New Roman" w:cs="Times New Roman"/>
          <w:b/>
          <w:bCs/>
          <w:iCs/>
          <w:color w:val="000000" w:themeColor="text1"/>
          <w:sz w:val="24"/>
          <w:szCs w:val="24"/>
          <w:lang w:eastAsia="et-EE"/>
        </w:rPr>
      </w:pPr>
      <w:bookmarkStart w:id="291" w:name="_Toc390093270"/>
      <w:r w:rsidRPr="002E294F">
        <w:rPr>
          <w:rFonts w:ascii="Times New Roman" w:eastAsia="Times New Roman" w:hAnsi="Times New Roman" w:cs="Times New Roman"/>
          <w:b/>
          <w:bCs/>
          <w:iCs/>
          <w:color w:val="000000" w:themeColor="text1"/>
          <w:sz w:val="24"/>
          <w:szCs w:val="24"/>
          <w:lang w:eastAsia="et-EE"/>
        </w:rPr>
        <w:t>Korraldusasutus, rakendusasutus ja rakendusüksus</w:t>
      </w:r>
    </w:p>
    <w:p w14:paraId="1CC5E5A0" w14:textId="14EEBAD1" w:rsidR="00D245B4" w:rsidRPr="00143205" w:rsidRDefault="00D245B4" w:rsidP="00873C5D">
      <w:pPr>
        <w:pStyle w:val="ListParagraph"/>
        <w:numPr>
          <w:ilvl w:val="1"/>
          <w:numId w:val="18"/>
        </w:numPr>
        <w:spacing w:after="90" w:line="240" w:lineRule="auto"/>
        <w:ind w:left="720"/>
        <w:jc w:val="both"/>
        <w:rPr>
          <w:rFonts w:ascii="Times New Roman" w:eastAsia="Times New Roman" w:hAnsi="Times New Roman" w:cs="Times New Roman"/>
          <w:iCs/>
          <w:color w:val="000000" w:themeColor="text1"/>
          <w:sz w:val="24"/>
          <w:szCs w:val="24"/>
          <w:lang w:eastAsia="et-EE"/>
        </w:rPr>
      </w:pPr>
      <w:r w:rsidRPr="002E294F">
        <w:rPr>
          <w:rFonts w:ascii="Times New Roman" w:eastAsia="Times New Roman" w:hAnsi="Times New Roman" w:cs="Times New Roman"/>
          <w:iCs/>
          <w:color w:val="000000" w:themeColor="text1"/>
          <w:sz w:val="24"/>
          <w:szCs w:val="24"/>
          <w:lang w:eastAsia="et-EE"/>
        </w:rPr>
        <w:t xml:space="preserve">Korraldusasutuse, rakendusasutuse ja rakendusüksuse ülesandeid täidab </w:t>
      </w:r>
      <w:r w:rsidR="00F7313B" w:rsidRPr="002E294F">
        <w:rPr>
          <w:rFonts w:ascii="Times New Roman" w:eastAsia="Times New Roman" w:hAnsi="Times New Roman" w:cs="Times New Roman"/>
          <w:iCs/>
          <w:color w:val="000000" w:themeColor="text1"/>
          <w:sz w:val="24"/>
          <w:szCs w:val="24"/>
          <w:lang w:eastAsia="et-EE"/>
        </w:rPr>
        <w:t xml:space="preserve">Siseministeerium (edaspidi </w:t>
      </w:r>
      <w:r w:rsidRPr="002E294F">
        <w:rPr>
          <w:rFonts w:ascii="Times New Roman" w:eastAsia="Times New Roman" w:hAnsi="Times New Roman" w:cs="Times New Roman"/>
          <w:i/>
          <w:color w:val="000000" w:themeColor="text1"/>
          <w:sz w:val="24"/>
          <w:szCs w:val="24"/>
          <w:lang w:eastAsia="et-EE"/>
        </w:rPr>
        <w:t>SiM</w:t>
      </w:r>
      <w:r w:rsidR="00F7313B" w:rsidRPr="002E294F">
        <w:rPr>
          <w:rFonts w:ascii="Times New Roman" w:eastAsia="Times New Roman" w:hAnsi="Times New Roman" w:cs="Times New Roman"/>
          <w:iCs/>
          <w:color w:val="000000" w:themeColor="text1"/>
          <w:sz w:val="24"/>
          <w:szCs w:val="24"/>
          <w:lang w:eastAsia="et-EE"/>
        </w:rPr>
        <w:t>)</w:t>
      </w:r>
      <w:r w:rsidRPr="002E294F">
        <w:rPr>
          <w:rFonts w:ascii="Times New Roman" w:eastAsia="Times New Roman" w:hAnsi="Times New Roman" w:cs="Times New Roman"/>
          <w:iCs/>
          <w:color w:val="000000" w:themeColor="text1"/>
          <w:sz w:val="24"/>
          <w:szCs w:val="24"/>
          <w:lang w:eastAsia="et-EE"/>
        </w:rPr>
        <w:t>. Ülesandeid ei delegeerita.</w:t>
      </w:r>
    </w:p>
    <w:p w14:paraId="6F06DF92" w14:textId="77777777" w:rsidR="00D245B4" w:rsidRPr="002E294F" w:rsidRDefault="00D245B4" w:rsidP="00873C5D">
      <w:pPr>
        <w:pStyle w:val="ListParagraph"/>
        <w:numPr>
          <w:ilvl w:val="1"/>
          <w:numId w:val="18"/>
        </w:numPr>
        <w:spacing w:after="90" w:line="240" w:lineRule="auto"/>
        <w:jc w:val="both"/>
        <w:rPr>
          <w:rFonts w:ascii="Times New Roman" w:eastAsia="Times New Roman" w:hAnsi="Times New Roman" w:cs="Times New Roman"/>
          <w:iCs/>
          <w:color w:val="000000" w:themeColor="text1"/>
          <w:sz w:val="24"/>
          <w:szCs w:val="24"/>
          <w:lang w:eastAsia="et-EE"/>
        </w:rPr>
      </w:pPr>
      <w:r w:rsidRPr="002E294F">
        <w:rPr>
          <w:rFonts w:ascii="Times New Roman" w:eastAsia="Times New Roman" w:hAnsi="Times New Roman" w:cs="Times New Roman"/>
          <w:iCs/>
          <w:color w:val="000000" w:themeColor="text1"/>
          <w:sz w:val="24"/>
          <w:szCs w:val="24"/>
          <w:lang w:eastAsia="et-EE"/>
        </w:rPr>
        <w:t xml:space="preserve">SiM sisestab elluviija edastatud teabe alusel käesolevas </w:t>
      </w:r>
      <w:proofErr w:type="spellStart"/>
      <w:r w:rsidRPr="002E294F">
        <w:rPr>
          <w:rFonts w:ascii="Times New Roman" w:eastAsia="Times New Roman" w:hAnsi="Times New Roman" w:cs="Times New Roman"/>
          <w:iCs/>
          <w:color w:val="000000" w:themeColor="text1"/>
          <w:sz w:val="24"/>
          <w:szCs w:val="24"/>
          <w:lang w:eastAsia="et-EE"/>
        </w:rPr>
        <w:t>TATis</w:t>
      </w:r>
      <w:proofErr w:type="spellEnd"/>
      <w:r w:rsidRPr="002E294F">
        <w:rPr>
          <w:rFonts w:ascii="Times New Roman" w:eastAsia="Times New Roman" w:hAnsi="Times New Roman" w:cs="Times New Roman"/>
          <w:iCs/>
          <w:color w:val="000000" w:themeColor="text1"/>
          <w:sz w:val="24"/>
          <w:szCs w:val="24"/>
          <w:lang w:eastAsia="et-EE"/>
        </w:rPr>
        <w:t xml:space="preserve"> sätestatud projektide info struktuuritoetuste registrisse ja avab projekti.</w:t>
      </w:r>
    </w:p>
    <w:p w14:paraId="75BBE9EF" w14:textId="77777777" w:rsidR="00D245B4" w:rsidRPr="00D245B4" w:rsidRDefault="00D245B4" w:rsidP="00D245B4">
      <w:pPr>
        <w:spacing w:after="90" w:line="240" w:lineRule="auto"/>
        <w:ind w:left="360"/>
        <w:contextualSpacing/>
        <w:jc w:val="both"/>
        <w:rPr>
          <w:rFonts w:ascii="Times New Roman" w:eastAsia="Times New Roman" w:hAnsi="Times New Roman" w:cs="Times New Roman"/>
          <w:b/>
          <w:bCs/>
          <w:iCs/>
          <w:color w:val="000000" w:themeColor="text1"/>
          <w:sz w:val="24"/>
          <w:szCs w:val="24"/>
          <w:lang w:eastAsia="et-EE"/>
        </w:rPr>
      </w:pPr>
    </w:p>
    <w:p w14:paraId="450A6671" w14:textId="77777777" w:rsidR="00D245B4" w:rsidRPr="002E294F" w:rsidRDefault="00D245B4" w:rsidP="00873C5D">
      <w:pPr>
        <w:pStyle w:val="ListParagraph"/>
        <w:numPr>
          <w:ilvl w:val="0"/>
          <w:numId w:val="18"/>
        </w:numPr>
        <w:spacing w:after="90" w:line="240" w:lineRule="auto"/>
        <w:jc w:val="both"/>
        <w:rPr>
          <w:rFonts w:ascii="Times New Roman" w:eastAsia="Times New Roman" w:hAnsi="Times New Roman" w:cs="Times New Roman"/>
          <w:i/>
          <w:color w:val="000000" w:themeColor="text1"/>
          <w:sz w:val="24"/>
          <w:szCs w:val="24"/>
          <w:lang w:eastAsia="et-EE"/>
        </w:rPr>
      </w:pPr>
      <w:r w:rsidRPr="002E294F">
        <w:rPr>
          <w:rFonts w:ascii="Times New Roman" w:eastAsia="Times New Roman" w:hAnsi="Times New Roman" w:cs="Times New Roman"/>
          <w:b/>
          <w:bCs/>
          <w:color w:val="000000" w:themeColor="text1"/>
          <w:kern w:val="32"/>
          <w:sz w:val="24"/>
          <w:szCs w:val="24"/>
        </w:rPr>
        <w:t>Kulude abikõlblikkus</w:t>
      </w:r>
      <w:bookmarkEnd w:id="291"/>
      <w:r w:rsidRPr="002E294F">
        <w:rPr>
          <w:rFonts w:ascii="Times New Roman" w:eastAsia="Times New Roman" w:hAnsi="Times New Roman" w:cs="Times New Roman"/>
          <w:b/>
          <w:bCs/>
          <w:color w:val="000000" w:themeColor="text1"/>
          <w:kern w:val="32"/>
          <w:sz w:val="24"/>
          <w:szCs w:val="24"/>
        </w:rPr>
        <w:t xml:space="preserve"> </w:t>
      </w:r>
    </w:p>
    <w:p w14:paraId="5D3439FB" w14:textId="555160E2" w:rsidR="00D245B4" w:rsidRPr="00143205" w:rsidRDefault="00D245B4" w:rsidP="00143205">
      <w:pPr>
        <w:pStyle w:val="ListParagraph"/>
        <w:numPr>
          <w:ilvl w:val="1"/>
          <w:numId w:val="17"/>
        </w:numPr>
        <w:spacing w:line="240" w:lineRule="auto"/>
        <w:ind w:left="709" w:hanging="709"/>
        <w:jc w:val="both"/>
        <w:rPr>
          <w:rFonts w:ascii="Times New Roman" w:hAnsi="Times New Roman" w:cs="Times New Roman"/>
          <w:sz w:val="24"/>
          <w:szCs w:val="24"/>
        </w:rPr>
      </w:pPr>
      <w:r w:rsidRPr="00143205">
        <w:rPr>
          <w:rFonts w:ascii="Times New Roman" w:hAnsi="Times New Roman" w:cs="Times New Roman"/>
          <w:sz w:val="24"/>
          <w:szCs w:val="24"/>
        </w:rPr>
        <w:t xml:space="preserve">Abikõlblike kulude kindlaks määramisel lähtutakse Vabariigi Valitsuse 12. mai 2022. a määruse nr 55 „Perioodi 2021–2027 Euroopa Liidu ühtekuuluvuspoliitika ja siseturvalisuspoliitika fondide rakenduskavade vahendite andmise ja kasutamise üldised tingimused“ (edaspidi </w:t>
      </w:r>
      <w:r w:rsidRPr="00143205">
        <w:rPr>
          <w:rFonts w:ascii="Times New Roman" w:hAnsi="Times New Roman" w:cs="Times New Roman"/>
          <w:i/>
          <w:iCs/>
          <w:sz w:val="24"/>
          <w:szCs w:val="24"/>
        </w:rPr>
        <w:t>ühendmäärus</w:t>
      </w:r>
      <w:r w:rsidRPr="00143205">
        <w:rPr>
          <w:rFonts w:ascii="Times New Roman" w:hAnsi="Times New Roman" w:cs="Times New Roman"/>
          <w:sz w:val="24"/>
          <w:szCs w:val="24"/>
        </w:rPr>
        <w:t>)</w:t>
      </w:r>
      <w:r w:rsidRPr="00D245B4">
        <w:rPr>
          <w:vertAlign w:val="superscript"/>
        </w:rPr>
        <w:footnoteReference w:id="11"/>
      </w:r>
      <w:r w:rsidRPr="00143205">
        <w:rPr>
          <w:rFonts w:ascii="Times New Roman" w:hAnsi="Times New Roman" w:cs="Times New Roman"/>
          <w:sz w:val="24"/>
          <w:szCs w:val="24"/>
        </w:rPr>
        <w:t xml:space="preserve"> §-dest 15–17 ja 21.</w:t>
      </w:r>
    </w:p>
    <w:p w14:paraId="3D6DA5FE" w14:textId="77777777" w:rsidR="008B2253" w:rsidRPr="008B2253" w:rsidRDefault="008B2253" w:rsidP="008B2253">
      <w:pPr>
        <w:pStyle w:val="ListParagraph"/>
        <w:spacing w:line="240" w:lineRule="auto"/>
        <w:jc w:val="both"/>
        <w:rPr>
          <w:rFonts w:ascii="Times New Roman" w:hAnsi="Times New Roman" w:cs="Times New Roman"/>
          <w:sz w:val="24"/>
          <w:szCs w:val="24"/>
        </w:rPr>
      </w:pPr>
    </w:p>
    <w:p w14:paraId="37A14174" w14:textId="77777777" w:rsidR="00D245B4" w:rsidRPr="002E294F" w:rsidRDefault="00D245B4" w:rsidP="00143205">
      <w:pPr>
        <w:pStyle w:val="ListParagraph"/>
        <w:numPr>
          <w:ilvl w:val="1"/>
          <w:numId w:val="17"/>
        </w:numPr>
        <w:spacing w:line="240" w:lineRule="auto"/>
        <w:ind w:left="709" w:hanging="709"/>
        <w:jc w:val="both"/>
        <w:rPr>
          <w:rFonts w:ascii="Times New Roman" w:hAnsi="Times New Roman" w:cs="Times New Roman"/>
          <w:sz w:val="24"/>
          <w:szCs w:val="24"/>
          <w:u w:val="single"/>
        </w:rPr>
      </w:pPr>
      <w:r w:rsidRPr="002E294F">
        <w:rPr>
          <w:rFonts w:ascii="Times New Roman" w:hAnsi="Times New Roman" w:cs="Times New Roman"/>
          <w:sz w:val="24"/>
          <w:szCs w:val="24"/>
          <w:u w:val="single"/>
        </w:rPr>
        <w:t>Otsesed kulud</w:t>
      </w:r>
    </w:p>
    <w:p w14:paraId="4058CEDD" w14:textId="77777777" w:rsidR="00D245B4" w:rsidRPr="002E294F" w:rsidRDefault="00D245B4" w:rsidP="00143205">
      <w:pPr>
        <w:pStyle w:val="ListParagraph"/>
        <w:numPr>
          <w:ilvl w:val="2"/>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t>Abikõlblikud otsesed kulud on tegevuste elluviimiseks vajalikud kulud, muu hulgas:</w:t>
      </w:r>
    </w:p>
    <w:p w14:paraId="2A04D851" w14:textId="77777777" w:rsidR="00D245B4" w:rsidRPr="002E294F" w:rsidRDefault="00D245B4" w:rsidP="00143205">
      <w:pPr>
        <w:pStyle w:val="ListParagraph"/>
        <w:numPr>
          <w:ilvl w:val="2"/>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t>personalikulu (sh projekti juhtimisega seotud tööjõukulu). Projekti juhtimisega seotud tööjõukulu võib moodustada kuni 10% projekti eelarvest;</w:t>
      </w:r>
    </w:p>
    <w:p w14:paraId="16EB61B6" w14:textId="77777777" w:rsidR="00D245B4" w:rsidRPr="002E294F" w:rsidRDefault="00D245B4" w:rsidP="00143205">
      <w:pPr>
        <w:pStyle w:val="ListParagraph"/>
        <w:numPr>
          <w:ilvl w:val="2"/>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t>avalikustamiskulu (sh vajalike märgistuste kulu, toitlustuskulu, ruumi ja seadmete rent, ligipääsetavuse tagamisega seotud kulu avalikustamise ürituste korraldamiseks);</w:t>
      </w:r>
    </w:p>
    <w:p w14:paraId="41C9270A" w14:textId="0199BF63" w:rsidR="00CB0B69" w:rsidRDefault="00D245B4" w:rsidP="00143205">
      <w:pPr>
        <w:pStyle w:val="ListParagraph"/>
        <w:numPr>
          <w:ilvl w:val="2"/>
          <w:numId w:val="17"/>
        </w:numPr>
        <w:spacing w:line="240" w:lineRule="auto"/>
        <w:jc w:val="both"/>
        <w:rPr>
          <w:ins w:id="293" w:author="Aivi Kuivonen" w:date="2025-10-01T12:02:00Z" w16du:dateUtc="2025-10-01T09:02:00Z"/>
          <w:rFonts w:ascii="Times New Roman" w:hAnsi="Times New Roman" w:cs="Times New Roman"/>
          <w:sz w:val="24"/>
          <w:szCs w:val="24"/>
        </w:rPr>
      </w:pPr>
      <w:bookmarkStart w:id="294" w:name="_Hlk210035684"/>
      <w:r w:rsidRPr="002E294F">
        <w:rPr>
          <w:rFonts w:ascii="Times New Roman" w:hAnsi="Times New Roman" w:cs="Times New Roman"/>
          <w:sz w:val="24"/>
          <w:szCs w:val="24"/>
        </w:rPr>
        <w:t xml:space="preserve">viisavaldkonna infosüsteemide </w:t>
      </w:r>
      <w:ins w:id="295" w:author="Aivi Kuivonen" w:date="2025-09-15T14:35:00Z" w16du:dateUtc="2025-09-15T11:35:00Z">
        <w:r w:rsidR="00DD5DE6" w:rsidRPr="002E294F">
          <w:rPr>
            <w:rFonts w:ascii="Times New Roman" w:hAnsi="Times New Roman" w:cs="Times New Roman"/>
            <w:sz w:val="24"/>
            <w:szCs w:val="24"/>
          </w:rPr>
          <w:t xml:space="preserve">ja rakenduste </w:t>
        </w:r>
      </w:ins>
      <w:r w:rsidRPr="002E294F">
        <w:rPr>
          <w:rFonts w:ascii="Times New Roman" w:hAnsi="Times New Roman" w:cs="Times New Roman"/>
          <w:sz w:val="24"/>
          <w:szCs w:val="24"/>
        </w:rPr>
        <w:t>analüüsi, arenduse ja testimiskulu</w:t>
      </w:r>
      <w:ins w:id="296" w:author="Aivi Kuivonen" w:date="2025-10-01T12:08:00Z" w16du:dateUtc="2025-10-01T09:08:00Z">
        <w:r w:rsidR="00CB0B69">
          <w:rPr>
            <w:rFonts w:ascii="Times New Roman" w:hAnsi="Times New Roman" w:cs="Times New Roman"/>
            <w:sz w:val="24"/>
            <w:szCs w:val="24"/>
          </w:rPr>
          <w:t xml:space="preserve"> (</w:t>
        </w:r>
      </w:ins>
      <w:del w:id="297" w:author="Aivi Kuivonen" w:date="2025-10-01T12:08:00Z" w16du:dateUtc="2025-10-01T09:08:00Z">
        <w:r w:rsidRPr="002E294F" w:rsidDel="00CB0B69">
          <w:rPr>
            <w:rFonts w:ascii="Times New Roman" w:hAnsi="Times New Roman" w:cs="Times New Roman"/>
            <w:sz w:val="24"/>
            <w:szCs w:val="24"/>
          </w:rPr>
          <w:delText xml:space="preserve">, </w:delText>
        </w:r>
      </w:del>
      <w:r w:rsidRPr="002E294F">
        <w:rPr>
          <w:rFonts w:ascii="Times New Roman" w:hAnsi="Times New Roman" w:cs="Times New Roman"/>
          <w:sz w:val="24"/>
          <w:szCs w:val="24"/>
        </w:rPr>
        <w:t>sh turvatestimise kulu</w:t>
      </w:r>
      <w:ins w:id="298" w:author="Aivi Kuivonen" w:date="2025-10-01T12:08:00Z" w16du:dateUtc="2025-10-01T09:08:00Z">
        <w:r w:rsidR="00CB0B69">
          <w:rPr>
            <w:rFonts w:ascii="Times New Roman" w:hAnsi="Times New Roman" w:cs="Times New Roman"/>
            <w:sz w:val="24"/>
            <w:szCs w:val="24"/>
          </w:rPr>
          <w:t>)</w:t>
        </w:r>
      </w:ins>
      <w:r w:rsidR="00CB0B69">
        <w:rPr>
          <w:rFonts w:ascii="Times New Roman" w:hAnsi="Times New Roman" w:cs="Times New Roman"/>
          <w:sz w:val="24"/>
          <w:szCs w:val="24"/>
        </w:rPr>
        <w:t>;</w:t>
      </w:r>
    </w:p>
    <w:p w14:paraId="0E38DDCE" w14:textId="2AB4FEC6" w:rsidR="00D245B4" w:rsidRPr="008B2253" w:rsidRDefault="00CB0B69" w:rsidP="00CB0B69">
      <w:pPr>
        <w:pStyle w:val="ListParagraph"/>
        <w:numPr>
          <w:ilvl w:val="2"/>
          <w:numId w:val="17"/>
        </w:numPr>
        <w:spacing w:line="240" w:lineRule="auto"/>
        <w:ind w:left="567" w:hanging="567"/>
        <w:jc w:val="both"/>
        <w:rPr>
          <w:rFonts w:ascii="Times New Roman" w:hAnsi="Times New Roman" w:cs="Times New Roman"/>
          <w:sz w:val="24"/>
          <w:szCs w:val="24"/>
        </w:rPr>
      </w:pPr>
      <w:ins w:id="299" w:author="Aivi Kuivonen" w:date="2025-10-01T12:02:00Z" w16du:dateUtc="2025-10-01T09:02:00Z">
        <w:r>
          <w:rPr>
            <w:rFonts w:ascii="Times New Roman" w:hAnsi="Times New Roman" w:cs="Times New Roman"/>
            <w:sz w:val="24"/>
            <w:szCs w:val="24"/>
          </w:rPr>
          <w:t>viisa hõive- ja kontrolliseadmete soetam</w:t>
        </w:r>
      </w:ins>
      <w:ins w:id="300" w:author="Aivi Kuivonen" w:date="2025-10-01T12:03:00Z" w16du:dateUtc="2025-10-01T09:03:00Z">
        <w:r>
          <w:rPr>
            <w:rFonts w:ascii="Times New Roman" w:hAnsi="Times New Roman" w:cs="Times New Roman"/>
            <w:sz w:val="24"/>
            <w:szCs w:val="24"/>
          </w:rPr>
          <w:t>ise</w:t>
        </w:r>
      </w:ins>
      <w:ins w:id="301" w:author="Aivi Kuivonen" w:date="2025-10-01T12:07:00Z" w16du:dateUtc="2025-10-01T09:07:00Z">
        <w:r>
          <w:rPr>
            <w:rFonts w:ascii="Times New Roman" w:hAnsi="Times New Roman" w:cs="Times New Roman"/>
            <w:sz w:val="24"/>
            <w:szCs w:val="24"/>
          </w:rPr>
          <w:t xml:space="preserve"> </w:t>
        </w:r>
      </w:ins>
      <w:ins w:id="302" w:author="Aivi Kuivonen" w:date="2025-10-01T12:03:00Z" w16du:dateUtc="2025-10-01T09:03:00Z">
        <w:r>
          <w:rPr>
            <w:rFonts w:ascii="Times New Roman" w:hAnsi="Times New Roman" w:cs="Times New Roman"/>
            <w:sz w:val="24"/>
            <w:szCs w:val="24"/>
          </w:rPr>
          <w:t>kulu</w:t>
        </w:r>
      </w:ins>
      <w:ins w:id="303" w:author="Aivi Kuivonen" w:date="2025-10-01T12:08:00Z" w16du:dateUtc="2025-10-01T09:08:00Z">
        <w:r>
          <w:rPr>
            <w:rFonts w:ascii="Times New Roman" w:hAnsi="Times New Roman" w:cs="Times New Roman"/>
            <w:sz w:val="24"/>
            <w:szCs w:val="24"/>
          </w:rPr>
          <w:t xml:space="preserve"> (</w:t>
        </w:r>
      </w:ins>
      <w:ins w:id="304" w:author="Aivi Kuivonen" w:date="2025-10-01T12:07:00Z" w16du:dateUtc="2025-10-01T09:07:00Z">
        <w:r>
          <w:rPr>
            <w:rFonts w:ascii="Times New Roman" w:hAnsi="Times New Roman" w:cs="Times New Roman"/>
            <w:sz w:val="24"/>
            <w:szCs w:val="24"/>
          </w:rPr>
          <w:t>sh tootet</w:t>
        </w:r>
      </w:ins>
      <w:ins w:id="305" w:author="Aivi Kuivonen" w:date="2025-10-01T12:09:00Z" w16du:dateUtc="2025-10-01T09:09:00Z">
        <w:r>
          <w:rPr>
            <w:rFonts w:ascii="Times New Roman" w:hAnsi="Times New Roman" w:cs="Times New Roman"/>
            <w:sz w:val="24"/>
            <w:szCs w:val="24"/>
          </w:rPr>
          <w:t>oe</w:t>
        </w:r>
      </w:ins>
      <w:ins w:id="306" w:author="Aivi Kuivonen" w:date="2025-10-01T12:07:00Z" w16du:dateUtc="2025-10-01T09:07:00Z">
        <w:r>
          <w:rPr>
            <w:rFonts w:ascii="Times New Roman" w:hAnsi="Times New Roman" w:cs="Times New Roman"/>
            <w:sz w:val="24"/>
            <w:szCs w:val="24"/>
          </w:rPr>
          <w:t xml:space="preserve"> ja litsentsid</w:t>
        </w:r>
      </w:ins>
      <w:ins w:id="307" w:author="Aivi Kuivonen" w:date="2025-10-01T12:09:00Z" w16du:dateUtc="2025-10-01T09:09:00Z">
        <w:r>
          <w:rPr>
            <w:rFonts w:ascii="Times New Roman" w:hAnsi="Times New Roman" w:cs="Times New Roman"/>
            <w:sz w:val="24"/>
            <w:szCs w:val="24"/>
          </w:rPr>
          <w:t>e kulu)</w:t>
        </w:r>
      </w:ins>
      <w:ins w:id="308" w:author="Aivi Kuivonen" w:date="2025-10-01T12:07:00Z" w16du:dateUtc="2025-10-01T09:07:00Z">
        <w:r>
          <w:rPr>
            <w:rFonts w:ascii="Times New Roman" w:hAnsi="Times New Roman" w:cs="Times New Roman"/>
            <w:sz w:val="24"/>
            <w:szCs w:val="24"/>
          </w:rPr>
          <w:t>.</w:t>
        </w:r>
      </w:ins>
      <w:r w:rsidR="00D245B4" w:rsidRPr="002E294F">
        <w:rPr>
          <w:rFonts w:ascii="Times New Roman" w:hAnsi="Times New Roman" w:cs="Times New Roman"/>
          <w:sz w:val="24"/>
          <w:szCs w:val="24"/>
        </w:rPr>
        <w:t xml:space="preserve"> </w:t>
      </w:r>
      <w:bookmarkEnd w:id="294"/>
      <w:ins w:id="309" w:author="Aivi Kuivonen" w:date="2025-09-29T10:04:00Z" w16du:dateUtc="2025-09-29T07:04:00Z">
        <w:r w:rsidR="0025680C" w:rsidRPr="002E294F">
          <w:rPr>
            <w:rFonts w:ascii="Times New Roman" w:hAnsi="Times New Roman" w:cs="Times New Roman"/>
            <w:i/>
            <w:iCs/>
            <w:sz w:val="24"/>
            <w:szCs w:val="24"/>
          </w:rPr>
          <w:t>(muudetud siseministri … kk nr … )</w:t>
        </w:r>
      </w:ins>
    </w:p>
    <w:p w14:paraId="158EA3EC" w14:textId="77777777" w:rsidR="008B2253" w:rsidRPr="008B2253" w:rsidRDefault="008B2253" w:rsidP="008B2253">
      <w:pPr>
        <w:pStyle w:val="ListParagraph"/>
        <w:spacing w:line="240" w:lineRule="auto"/>
        <w:jc w:val="both"/>
        <w:rPr>
          <w:rFonts w:ascii="Times New Roman" w:hAnsi="Times New Roman" w:cs="Times New Roman"/>
          <w:sz w:val="24"/>
          <w:szCs w:val="24"/>
        </w:rPr>
      </w:pPr>
    </w:p>
    <w:p w14:paraId="7B41D3E7" w14:textId="39FA14EE" w:rsidR="00D245B4" w:rsidRDefault="00D245B4" w:rsidP="00143205">
      <w:pPr>
        <w:pStyle w:val="ListParagraph"/>
        <w:numPr>
          <w:ilvl w:val="1"/>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t>Elluviija peab tagama IT-seadmete,-süsteemide ja -rakenduste sihtotstarbelise kasutamise vähemalt kolm aastat pärast üleandmise-vastuvõtmise akti allkirjastamist.</w:t>
      </w:r>
    </w:p>
    <w:p w14:paraId="4187E27B" w14:textId="77777777" w:rsidR="008B2253" w:rsidRPr="008B2253" w:rsidRDefault="008B2253" w:rsidP="008B2253">
      <w:pPr>
        <w:pStyle w:val="ListParagraph"/>
        <w:spacing w:line="240" w:lineRule="auto"/>
        <w:jc w:val="both"/>
        <w:rPr>
          <w:rFonts w:ascii="Times New Roman" w:hAnsi="Times New Roman" w:cs="Times New Roman"/>
          <w:sz w:val="24"/>
          <w:szCs w:val="24"/>
        </w:rPr>
      </w:pPr>
    </w:p>
    <w:p w14:paraId="276B3E61"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Kaudsed kulud </w:t>
      </w:r>
    </w:p>
    <w:p w14:paraId="5844D3A6" w14:textId="77777777" w:rsidR="00D245B4" w:rsidRPr="002E294F" w:rsidRDefault="00D245B4" w:rsidP="00143205">
      <w:pPr>
        <w:pStyle w:val="ListParagraph"/>
        <w:numPr>
          <w:ilvl w:val="2"/>
          <w:numId w:val="17"/>
        </w:numPr>
        <w:spacing w:after="0" w:line="240" w:lineRule="auto"/>
        <w:jc w:val="both"/>
        <w:rPr>
          <w:rFonts w:ascii="Times New Roman" w:hAnsi="Times New Roman" w:cs="Times New Roman"/>
          <w:sz w:val="24"/>
          <w:szCs w:val="24"/>
        </w:rPr>
      </w:pPr>
      <w:proofErr w:type="spellStart"/>
      <w:r w:rsidRPr="002E294F">
        <w:rPr>
          <w:rFonts w:ascii="Times New Roman" w:hAnsi="Times New Roman" w:cs="Times New Roman"/>
          <w:sz w:val="24"/>
          <w:szCs w:val="24"/>
        </w:rPr>
        <w:t>TATi</w:t>
      </w:r>
      <w:proofErr w:type="spellEnd"/>
      <w:r w:rsidRPr="002E294F">
        <w:rPr>
          <w:rFonts w:ascii="Times New Roman" w:hAnsi="Times New Roman" w:cs="Times New Roman"/>
          <w:sz w:val="24"/>
          <w:szCs w:val="24"/>
        </w:rPr>
        <w:t xml:space="preserve"> alusel jagatava toetuse puhul hüvitatakse kaudseid kulusid ainult ühtse määra alusel, mis on kuni 7% tegevuste abikõlblikest otsestest kuludest. Iga projekti täpne kaudsete kulude määr sätestatakse punktis 4.3;</w:t>
      </w:r>
    </w:p>
    <w:p w14:paraId="63785AEC" w14:textId="03F81141" w:rsidR="00D245B4" w:rsidRPr="002E294F" w:rsidRDefault="00E34969" w:rsidP="00143205">
      <w:pPr>
        <w:pStyle w:val="ListParagraph"/>
        <w:numPr>
          <w:ilvl w:val="2"/>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k</w:t>
      </w:r>
      <w:r w:rsidR="00D245B4" w:rsidRPr="002E294F">
        <w:rPr>
          <w:rFonts w:ascii="Times New Roman" w:hAnsi="Times New Roman" w:cs="Times New Roman"/>
          <w:sz w:val="24"/>
          <w:szCs w:val="24"/>
        </w:rPr>
        <w:t>audseid kulusid ei pea tõendama.</w:t>
      </w:r>
    </w:p>
    <w:p w14:paraId="1B4504DA" w14:textId="77777777" w:rsidR="00D245B4" w:rsidRPr="00D245B4" w:rsidRDefault="00D245B4" w:rsidP="00D245B4">
      <w:pPr>
        <w:spacing w:after="0" w:line="240" w:lineRule="auto"/>
        <w:ind w:left="567"/>
        <w:contextualSpacing/>
        <w:jc w:val="both"/>
        <w:rPr>
          <w:rFonts w:ascii="Times New Roman" w:hAnsi="Times New Roman" w:cs="Times New Roman"/>
          <w:sz w:val="24"/>
          <w:szCs w:val="24"/>
        </w:rPr>
      </w:pPr>
    </w:p>
    <w:p w14:paraId="41D7CF00" w14:textId="77777777" w:rsidR="00D245B4" w:rsidRPr="002E294F" w:rsidRDefault="00D245B4" w:rsidP="00143205">
      <w:pPr>
        <w:pStyle w:val="ListParagraph"/>
        <w:numPr>
          <w:ilvl w:val="2"/>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Mitteabikõlblikud on ühendmääruse § 17 sätestatud kulud.</w:t>
      </w:r>
    </w:p>
    <w:p w14:paraId="0F2D087F" w14:textId="77777777" w:rsidR="00D245B4" w:rsidRPr="00D245B4" w:rsidRDefault="00D245B4" w:rsidP="00D245B4">
      <w:pPr>
        <w:spacing w:line="240" w:lineRule="auto"/>
        <w:ind w:left="567"/>
        <w:contextualSpacing/>
        <w:jc w:val="both"/>
        <w:rPr>
          <w:rFonts w:ascii="Times New Roman" w:hAnsi="Times New Roman" w:cs="Times New Roman"/>
          <w:sz w:val="24"/>
          <w:szCs w:val="24"/>
        </w:rPr>
      </w:pPr>
    </w:p>
    <w:p w14:paraId="4DABAD47" w14:textId="77777777" w:rsidR="00D245B4" w:rsidRPr="002E294F" w:rsidRDefault="00D245B4" w:rsidP="00143205">
      <w:pPr>
        <w:pStyle w:val="ListParagraph"/>
        <w:numPr>
          <w:ilvl w:val="0"/>
          <w:numId w:val="17"/>
        </w:numPr>
        <w:spacing w:line="240" w:lineRule="auto"/>
        <w:ind w:left="709" w:hanging="709"/>
        <w:rPr>
          <w:rFonts w:ascii="Times New Roman" w:hAnsi="Times New Roman" w:cs="Times New Roman"/>
          <w:b/>
          <w:bCs/>
          <w:sz w:val="24"/>
          <w:szCs w:val="24"/>
        </w:rPr>
      </w:pPr>
      <w:r w:rsidRPr="002E294F">
        <w:rPr>
          <w:rFonts w:ascii="Times New Roman" w:hAnsi="Times New Roman" w:cs="Times New Roman"/>
          <w:b/>
          <w:bCs/>
          <w:sz w:val="24"/>
          <w:szCs w:val="24"/>
        </w:rPr>
        <w:t>Toetuse maksmise tingimused ja kord</w:t>
      </w:r>
    </w:p>
    <w:p w14:paraId="3E01480A" w14:textId="4AF12E50" w:rsidR="00D245B4" w:rsidRPr="00143205" w:rsidRDefault="00D245B4" w:rsidP="00143205">
      <w:pPr>
        <w:pStyle w:val="ListParagraph"/>
        <w:numPr>
          <w:ilvl w:val="1"/>
          <w:numId w:val="17"/>
        </w:numPr>
        <w:spacing w:after="90" w:line="240" w:lineRule="auto"/>
        <w:ind w:left="709" w:hanging="709"/>
        <w:jc w:val="both"/>
        <w:rPr>
          <w:rFonts w:ascii="Times New Roman" w:hAnsi="Times New Roman" w:cs="Times New Roman"/>
          <w:sz w:val="24"/>
          <w:szCs w:val="24"/>
        </w:rPr>
      </w:pPr>
      <w:r w:rsidRPr="002E294F">
        <w:rPr>
          <w:rFonts w:ascii="Times New Roman" w:hAnsi="Times New Roman" w:cs="Times New Roman"/>
          <w:sz w:val="24"/>
          <w:szCs w:val="24"/>
        </w:rPr>
        <w:t>Toetust makstakse vastavalt ühendmääruse §-des 24 ja 26 sätestatud tingimustele.</w:t>
      </w:r>
    </w:p>
    <w:p w14:paraId="7BB361AA" w14:textId="1E331AA8" w:rsidR="008B2253" w:rsidRPr="00143205" w:rsidRDefault="00D245B4" w:rsidP="00143205">
      <w:pPr>
        <w:pStyle w:val="ListParagraph"/>
        <w:numPr>
          <w:ilvl w:val="1"/>
          <w:numId w:val="17"/>
        </w:numPr>
        <w:spacing w:after="90" w:line="240" w:lineRule="auto"/>
        <w:ind w:left="709" w:hanging="709"/>
        <w:jc w:val="both"/>
        <w:rPr>
          <w:rFonts w:ascii="Times New Roman" w:hAnsi="Times New Roman" w:cs="Times New Roman"/>
          <w:sz w:val="24"/>
          <w:szCs w:val="24"/>
        </w:rPr>
      </w:pPr>
      <w:r w:rsidRPr="002E294F">
        <w:rPr>
          <w:rFonts w:ascii="Times New Roman" w:hAnsi="Times New Roman" w:cs="Times New Roman"/>
          <w:sz w:val="24"/>
          <w:szCs w:val="24"/>
        </w:rPr>
        <w:t>Toetust makstakse tegelike kulude alusel, kui abikõlblik kulu on tekkinud ja see on tasutud. Kaudseid kulusid hüvitatakse punkti 6.4 kohaselt.</w:t>
      </w:r>
    </w:p>
    <w:p w14:paraId="5EA77048" w14:textId="77777777" w:rsidR="00D245B4" w:rsidRPr="002E294F" w:rsidRDefault="00D245B4" w:rsidP="00143205">
      <w:pPr>
        <w:pStyle w:val="ListParagraph"/>
        <w:numPr>
          <w:ilvl w:val="1"/>
          <w:numId w:val="17"/>
        </w:numPr>
        <w:spacing w:after="90" w:line="240" w:lineRule="auto"/>
        <w:ind w:left="709" w:hanging="709"/>
        <w:jc w:val="both"/>
        <w:rPr>
          <w:rFonts w:ascii="Times New Roman" w:hAnsi="Times New Roman" w:cs="Times New Roman"/>
          <w:sz w:val="24"/>
          <w:szCs w:val="24"/>
        </w:rPr>
      </w:pPr>
      <w:r w:rsidRPr="002E294F">
        <w:rPr>
          <w:rFonts w:ascii="Times New Roman" w:hAnsi="Times New Roman" w:cs="Times New Roman"/>
          <w:sz w:val="24"/>
          <w:szCs w:val="24"/>
        </w:rPr>
        <w:t xml:space="preserve">Enne esimese makse saamist peab elluviija esitama </w:t>
      </w:r>
      <w:proofErr w:type="spellStart"/>
      <w:r w:rsidRPr="002E294F">
        <w:rPr>
          <w:rFonts w:ascii="Times New Roman" w:hAnsi="Times New Roman" w:cs="Times New Roman"/>
          <w:sz w:val="24"/>
          <w:szCs w:val="24"/>
        </w:rPr>
        <w:t>SiMile</w:t>
      </w:r>
      <w:proofErr w:type="spellEnd"/>
      <w:r w:rsidRPr="002E294F">
        <w:rPr>
          <w:rFonts w:ascii="Times New Roman" w:hAnsi="Times New Roman" w:cs="Times New Roman"/>
          <w:sz w:val="24"/>
          <w:szCs w:val="24"/>
        </w:rPr>
        <w:t>:</w:t>
      </w:r>
    </w:p>
    <w:p w14:paraId="588B6680" w14:textId="77777777" w:rsidR="00D245B4" w:rsidRPr="002E294F" w:rsidRDefault="00D245B4" w:rsidP="00143205">
      <w:pPr>
        <w:pStyle w:val="ListParagraph"/>
        <w:numPr>
          <w:ilvl w:val="2"/>
          <w:numId w:val="17"/>
        </w:numPr>
        <w:spacing w:after="9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väljavõtte oma raamatupidamise </w:t>
      </w:r>
      <w:proofErr w:type="spellStart"/>
      <w:r w:rsidRPr="002E294F">
        <w:rPr>
          <w:rFonts w:ascii="Times New Roman" w:hAnsi="Times New Roman" w:cs="Times New Roman"/>
          <w:sz w:val="24"/>
          <w:szCs w:val="24"/>
        </w:rPr>
        <w:t>sise</w:t>
      </w:r>
      <w:proofErr w:type="spellEnd"/>
      <w:r w:rsidRPr="002E294F">
        <w:rPr>
          <w:rFonts w:ascii="Times New Roman" w:hAnsi="Times New Roman" w:cs="Times New Roman"/>
          <w:sz w:val="24"/>
          <w:szCs w:val="24"/>
        </w:rPr>
        <w:t>-eeskirjast, milles on kirjeldatud, kuidas projekti kulusid ja nende tasumist eristatakse raamatupidamises muudest projekti elluviija kuludest;</w:t>
      </w:r>
    </w:p>
    <w:p w14:paraId="76E82F5D" w14:textId="77777777" w:rsidR="00D245B4" w:rsidRPr="002E294F" w:rsidRDefault="00D245B4" w:rsidP="00143205">
      <w:pPr>
        <w:pStyle w:val="ListParagraph"/>
        <w:numPr>
          <w:ilvl w:val="2"/>
          <w:numId w:val="17"/>
        </w:numPr>
        <w:spacing w:after="90" w:line="240" w:lineRule="auto"/>
        <w:jc w:val="both"/>
        <w:rPr>
          <w:rFonts w:ascii="Times New Roman" w:hAnsi="Times New Roman" w:cs="Times New Roman"/>
          <w:sz w:val="24"/>
          <w:szCs w:val="24"/>
        </w:rPr>
      </w:pPr>
      <w:r w:rsidRPr="002E294F">
        <w:rPr>
          <w:rFonts w:ascii="Times New Roman" w:hAnsi="Times New Roman" w:cs="Times New Roman"/>
          <w:sz w:val="24"/>
          <w:szCs w:val="24"/>
        </w:rPr>
        <w:t>asutuse riigihangete korra või selle asutuse riigihangete korra, kes elluviija nimel hankeid korraldab;</w:t>
      </w:r>
    </w:p>
    <w:p w14:paraId="446DEE15" w14:textId="77777777" w:rsidR="00D245B4" w:rsidRPr="002E294F" w:rsidRDefault="00D245B4" w:rsidP="00143205">
      <w:pPr>
        <w:pStyle w:val="ListParagraph"/>
        <w:numPr>
          <w:ilvl w:val="2"/>
          <w:numId w:val="17"/>
        </w:numPr>
        <w:spacing w:after="90" w:line="240" w:lineRule="auto"/>
        <w:jc w:val="both"/>
        <w:rPr>
          <w:rFonts w:ascii="Times New Roman" w:hAnsi="Times New Roman" w:cs="Times New Roman"/>
          <w:sz w:val="24"/>
          <w:szCs w:val="24"/>
        </w:rPr>
      </w:pPr>
      <w:r w:rsidRPr="002E294F">
        <w:rPr>
          <w:rFonts w:ascii="Times New Roman" w:hAnsi="Times New Roman" w:cs="Times New Roman"/>
          <w:sz w:val="24"/>
          <w:szCs w:val="24"/>
        </w:rPr>
        <w:t>edasivolitatud õiguste korral esindusõigusliku isiku antud volituse koopia.</w:t>
      </w:r>
    </w:p>
    <w:p w14:paraId="485379AA" w14:textId="77777777" w:rsidR="00D245B4" w:rsidRPr="002E294F" w:rsidRDefault="00D245B4" w:rsidP="00143205">
      <w:pPr>
        <w:pStyle w:val="ListParagraph"/>
        <w:numPr>
          <w:ilvl w:val="2"/>
          <w:numId w:val="17"/>
        </w:numPr>
        <w:spacing w:after="9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Punktides 7.3.1–7.3.3 nimetatud dokumente ei pea esitama, kui elluviija on varem </w:t>
      </w:r>
      <w:proofErr w:type="spellStart"/>
      <w:r w:rsidRPr="002E294F">
        <w:rPr>
          <w:rFonts w:ascii="Times New Roman" w:hAnsi="Times New Roman" w:cs="Times New Roman"/>
          <w:sz w:val="24"/>
          <w:szCs w:val="24"/>
        </w:rPr>
        <w:t>SiMi</w:t>
      </w:r>
      <w:proofErr w:type="spellEnd"/>
      <w:r w:rsidRPr="002E294F">
        <w:rPr>
          <w:rFonts w:ascii="Times New Roman" w:hAnsi="Times New Roman" w:cs="Times New Roman"/>
          <w:sz w:val="24"/>
          <w:szCs w:val="24"/>
        </w:rPr>
        <w:t xml:space="preserve"> </w:t>
      </w:r>
      <w:proofErr w:type="spellStart"/>
      <w:r w:rsidRPr="002E294F">
        <w:rPr>
          <w:rFonts w:ascii="Times New Roman" w:hAnsi="Times New Roman" w:cs="Times New Roman"/>
          <w:sz w:val="24"/>
          <w:szCs w:val="24"/>
        </w:rPr>
        <w:t>välisvahendite</w:t>
      </w:r>
      <w:proofErr w:type="spellEnd"/>
      <w:r w:rsidRPr="002E294F">
        <w:rPr>
          <w:rFonts w:ascii="Times New Roman" w:hAnsi="Times New Roman" w:cs="Times New Roman"/>
          <w:sz w:val="24"/>
          <w:szCs w:val="24"/>
        </w:rPr>
        <w:t xml:space="preserve"> osakonnale nimetatud dokumendid esitanud ja neid ei ole enne projekti rakendamist muudetud. Elluviija esitab </w:t>
      </w:r>
      <w:proofErr w:type="spellStart"/>
      <w:r w:rsidRPr="002E294F">
        <w:rPr>
          <w:rFonts w:ascii="Times New Roman" w:hAnsi="Times New Roman" w:cs="Times New Roman"/>
          <w:sz w:val="24"/>
          <w:szCs w:val="24"/>
        </w:rPr>
        <w:t>SiMile</w:t>
      </w:r>
      <w:proofErr w:type="spellEnd"/>
      <w:r w:rsidRPr="002E294F">
        <w:rPr>
          <w:rFonts w:ascii="Times New Roman" w:hAnsi="Times New Roman" w:cs="Times New Roman"/>
          <w:sz w:val="24"/>
          <w:szCs w:val="24"/>
        </w:rPr>
        <w:t xml:space="preserve"> sellekohase kirjaliku kinnituse.</w:t>
      </w:r>
    </w:p>
    <w:p w14:paraId="456F4706" w14:textId="77777777" w:rsidR="00D245B4" w:rsidRPr="00D245B4" w:rsidRDefault="00D245B4" w:rsidP="00D245B4">
      <w:pPr>
        <w:spacing w:after="90" w:line="240" w:lineRule="auto"/>
        <w:ind w:left="567"/>
        <w:contextualSpacing/>
        <w:jc w:val="both"/>
        <w:rPr>
          <w:rFonts w:ascii="Times New Roman" w:hAnsi="Times New Roman" w:cs="Times New Roman"/>
          <w:sz w:val="24"/>
          <w:szCs w:val="24"/>
        </w:rPr>
      </w:pPr>
    </w:p>
    <w:p w14:paraId="1E2DD24D" w14:textId="5AECEF46" w:rsidR="00D245B4" w:rsidRPr="00B944E2" w:rsidRDefault="00D245B4" w:rsidP="00143205">
      <w:pPr>
        <w:pStyle w:val="ListParagraph"/>
        <w:numPr>
          <w:ilvl w:val="1"/>
          <w:numId w:val="17"/>
        </w:numPr>
        <w:spacing w:after="90" w:line="240" w:lineRule="auto"/>
        <w:jc w:val="both"/>
        <w:rPr>
          <w:rFonts w:ascii="Times New Roman" w:hAnsi="Times New Roman" w:cs="Times New Roman"/>
          <w:sz w:val="24"/>
          <w:szCs w:val="24"/>
        </w:rPr>
      </w:pPr>
      <w:bookmarkStart w:id="310" w:name="_Hlk210036037"/>
      <w:r w:rsidRPr="002E294F">
        <w:rPr>
          <w:rFonts w:ascii="Times New Roman" w:hAnsi="Times New Roman" w:cs="Times New Roman"/>
          <w:sz w:val="24"/>
          <w:szCs w:val="24"/>
        </w:rPr>
        <w:t xml:space="preserve">Elluviija esitab </w:t>
      </w:r>
      <w:proofErr w:type="spellStart"/>
      <w:r w:rsidRPr="002E294F">
        <w:rPr>
          <w:rFonts w:ascii="Times New Roman" w:hAnsi="Times New Roman" w:cs="Times New Roman"/>
          <w:sz w:val="24"/>
          <w:szCs w:val="24"/>
        </w:rPr>
        <w:t>SiMile</w:t>
      </w:r>
      <w:proofErr w:type="spellEnd"/>
      <w:r w:rsidRPr="002E294F">
        <w:rPr>
          <w:rFonts w:ascii="Times New Roman" w:hAnsi="Times New Roman" w:cs="Times New Roman"/>
          <w:sz w:val="24"/>
          <w:szCs w:val="24"/>
        </w:rPr>
        <w:t xml:space="preserve"> e-toetuste keskkonna kaudu maksetaotluse vähemalt kord poolaastas, kuid mitte tihedamini kui kord kvartalis projekti elluviimise algusajast arvates.</w:t>
      </w:r>
      <w:ins w:id="311" w:author="Aivi Kuivonen" w:date="2025-09-15T14:38:00Z" w16du:dateUtc="2025-09-15T11:38:00Z">
        <w:r w:rsidR="00A71ECD" w:rsidRPr="002E294F">
          <w:rPr>
            <w:rFonts w:ascii="Times New Roman" w:hAnsi="Times New Roman" w:cs="Times New Roman"/>
            <w:sz w:val="24"/>
            <w:szCs w:val="24"/>
          </w:rPr>
          <w:t xml:space="preserve"> Tihedam esitamine on lubatud </w:t>
        </w:r>
        <w:proofErr w:type="spellStart"/>
        <w:r w:rsidR="00A71ECD" w:rsidRPr="002E294F">
          <w:rPr>
            <w:rFonts w:ascii="Times New Roman" w:hAnsi="Times New Roman" w:cs="Times New Roman"/>
            <w:sz w:val="24"/>
            <w:szCs w:val="24"/>
          </w:rPr>
          <w:t>SiMi</w:t>
        </w:r>
        <w:proofErr w:type="spellEnd"/>
        <w:r w:rsidR="00A71ECD" w:rsidRPr="002E294F">
          <w:rPr>
            <w:rFonts w:ascii="Times New Roman" w:hAnsi="Times New Roman" w:cs="Times New Roman"/>
            <w:sz w:val="24"/>
            <w:szCs w:val="24"/>
          </w:rPr>
          <w:t xml:space="preserve"> eelneval kirjalikul nõusolekul. Kui poolaastas makseid ei ole toimud, maksetaotlust ei esitata. </w:t>
        </w:r>
        <w:bookmarkEnd w:id="310"/>
        <w:r w:rsidR="00A71ECD" w:rsidRPr="002E294F">
          <w:rPr>
            <w:rFonts w:ascii="Times New Roman" w:hAnsi="Times New Roman" w:cs="Times New Roman"/>
            <w:i/>
            <w:iCs/>
            <w:sz w:val="24"/>
            <w:szCs w:val="24"/>
          </w:rPr>
          <w:t xml:space="preserve">(muudetud siseministri </w:t>
        </w:r>
      </w:ins>
      <w:ins w:id="312" w:author="Aivi Kuivonen" w:date="2025-09-29T10:04:00Z" w16du:dateUtc="2025-09-29T07:04:00Z">
        <w:r w:rsidR="0025680C" w:rsidRPr="002E294F">
          <w:rPr>
            <w:rFonts w:ascii="Times New Roman" w:hAnsi="Times New Roman" w:cs="Times New Roman"/>
            <w:i/>
            <w:iCs/>
            <w:sz w:val="24"/>
            <w:szCs w:val="24"/>
          </w:rPr>
          <w:t>…</w:t>
        </w:r>
      </w:ins>
      <w:ins w:id="313" w:author="Aivi Kuivonen" w:date="2025-09-15T14:38:00Z" w16du:dateUtc="2025-09-15T11:38:00Z">
        <w:r w:rsidR="00A71ECD" w:rsidRPr="002E294F">
          <w:rPr>
            <w:rFonts w:ascii="Times New Roman" w:hAnsi="Times New Roman" w:cs="Times New Roman"/>
            <w:i/>
            <w:iCs/>
            <w:sz w:val="24"/>
            <w:szCs w:val="24"/>
          </w:rPr>
          <w:t>kk nr …)</w:t>
        </w:r>
      </w:ins>
    </w:p>
    <w:p w14:paraId="28BD6DC7" w14:textId="77777777" w:rsidR="00B944E2" w:rsidRPr="00143205" w:rsidRDefault="00B944E2" w:rsidP="00B944E2">
      <w:pPr>
        <w:pStyle w:val="ListParagraph"/>
        <w:spacing w:after="90" w:line="240" w:lineRule="auto"/>
        <w:ind w:left="360"/>
        <w:jc w:val="both"/>
        <w:rPr>
          <w:rFonts w:ascii="Times New Roman" w:hAnsi="Times New Roman" w:cs="Times New Roman"/>
          <w:sz w:val="24"/>
          <w:szCs w:val="24"/>
        </w:rPr>
      </w:pPr>
    </w:p>
    <w:p w14:paraId="42D277DC" w14:textId="58B5BF59" w:rsidR="00D245B4" w:rsidRPr="00B944E2" w:rsidRDefault="00D245B4" w:rsidP="00143205">
      <w:pPr>
        <w:pStyle w:val="ListParagraph"/>
        <w:numPr>
          <w:ilvl w:val="1"/>
          <w:numId w:val="17"/>
        </w:numPr>
        <w:spacing w:after="0" w:line="240" w:lineRule="auto"/>
        <w:jc w:val="both"/>
        <w:rPr>
          <w:rFonts w:ascii="Times New Roman" w:hAnsi="Times New Roman" w:cs="Times New Roman"/>
          <w:sz w:val="24"/>
          <w:szCs w:val="24"/>
        </w:rPr>
      </w:pPr>
      <w:bookmarkStart w:id="314" w:name="_Hlk210036081"/>
      <w:r w:rsidRPr="002E294F">
        <w:rPr>
          <w:rFonts w:ascii="Times New Roman" w:hAnsi="Times New Roman" w:cs="Times New Roman"/>
          <w:sz w:val="24"/>
          <w:szCs w:val="24"/>
        </w:rPr>
        <w:t>Makse aluseks olevate dokumentide menetlusaeg on kuni 80 kalendripäeva dokumentide saamisest arvates.</w:t>
      </w:r>
      <w:ins w:id="315" w:author="Aivi Kuivonen" w:date="2025-09-15T14:39:00Z" w16du:dateUtc="2025-09-15T11:39:00Z">
        <w:r w:rsidR="00A71ECD" w:rsidRPr="002E294F">
          <w:rPr>
            <w:rFonts w:ascii="Times New Roman" w:hAnsi="Times New Roman" w:cs="Times New Roman"/>
            <w:color w:val="202020"/>
            <w:sz w:val="24"/>
            <w:szCs w:val="24"/>
            <w:shd w:val="clear" w:color="auto" w:fill="FFFFFF"/>
          </w:rPr>
          <w:t xml:space="preserve"> Kui makse tõendamise aluseks olevates dokumentides on puudusi või kulude abikõlblikkuse üle otsustamiseks on vaja lisateavet, võib SiM pikendada nimetatud tähtaega puuduste kõrvaldamise või dokumentide või teabe esitamise aja võrra, teavitades sellest elluviijat.</w:t>
        </w:r>
        <w:r w:rsidR="00A71ECD" w:rsidRPr="002E294F">
          <w:rPr>
            <w:rFonts w:ascii="Times New Roman" w:hAnsi="Times New Roman" w:cs="Times New Roman"/>
            <w:i/>
            <w:iCs/>
            <w:sz w:val="24"/>
            <w:szCs w:val="24"/>
          </w:rPr>
          <w:t xml:space="preserve"> </w:t>
        </w:r>
        <w:bookmarkEnd w:id="314"/>
        <w:r w:rsidR="00A71ECD" w:rsidRPr="002E294F">
          <w:rPr>
            <w:rFonts w:ascii="Times New Roman" w:hAnsi="Times New Roman" w:cs="Times New Roman"/>
            <w:i/>
            <w:iCs/>
            <w:sz w:val="24"/>
            <w:szCs w:val="24"/>
          </w:rPr>
          <w:t xml:space="preserve">(muudetud siseministri </w:t>
        </w:r>
      </w:ins>
      <w:ins w:id="316" w:author="Aivi Kuivonen" w:date="2025-09-29T10:04:00Z" w16du:dateUtc="2025-09-29T07:04:00Z">
        <w:r w:rsidR="0025680C" w:rsidRPr="002E294F">
          <w:rPr>
            <w:rFonts w:ascii="Times New Roman" w:hAnsi="Times New Roman" w:cs="Times New Roman"/>
            <w:i/>
            <w:iCs/>
            <w:sz w:val="24"/>
            <w:szCs w:val="24"/>
          </w:rPr>
          <w:t>…</w:t>
        </w:r>
      </w:ins>
      <w:ins w:id="317" w:author="Aivi Kuivonen" w:date="2025-09-15T14:39:00Z" w16du:dateUtc="2025-09-15T11:39:00Z">
        <w:r w:rsidR="00A71ECD" w:rsidRPr="002E294F">
          <w:rPr>
            <w:rFonts w:ascii="Times New Roman" w:hAnsi="Times New Roman" w:cs="Times New Roman"/>
            <w:i/>
            <w:iCs/>
            <w:sz w:val="24"/>
            <w:szCs w:val="24"/>
          </w:rPr>
          <w:t>kk nr …)</w:t>
        </w:r>
      </w:ins>
    </w:p>
    <w:p w14:paraId="16E162C5" w14:textId="77777777" w:rsidR="00B944E2" w:rsidRPr="00143205" w:rsidRDefault="00B944E2" w:rsidP="00B944E2">
      <w:pPr>
        <w:pStyle w:val="ListParagraph"/>
        <w:spacing w:after="0" w:line="240" w:lineRule="auto"/>
        <w:ind w:left="360"/>
        <w:jc w:val="both"/>
        <w:rPr>
          <w:rFonts w:ascii="Times New Roman" w:hAnsi="Times New Roman" w:cs="Times New Roman"/>
          <w:sz w:val="24"/>
          <w:szCs w:val="24"/>
        </w:rPr>
      </w:pPr>
    </w:p>
    <w:p w14:paraId="6976ABF1" w14:textId="7E4CF773" w:rsidR="00D245B4" w:rsidRPr="00B944E2" w:rsidRDefault="00D245B4" w:rsidP="00B944E2">
      <w:pPr>
        <w:pStyle w:val="ListParagraph"/>
        <w:numPr>
          <w:ilvl w:val="1"/>
          <w:numId w:val="17"/>
        </w:numPr>
        <w:spacing w:after="0" w:line="240" w:lineRule="auto"/>
        <w:jc w:val="both"/>
        <w:rPr>
          <w:rFonts w:ascii="Times New Roman" w:hAnsi="Times New Roman" w:cs="Times New Roman"/>
          <w:sz w:val="24"/>
          <w:szCs w:val="24"/>
        </w:rPr>
      </w:pPr>
      <w:bookmarkStart w:id="318" w:name="_Hlk210036152"/>
      <w:proofErr w:type="spellStart"/>
      <w:r w:rsidRPr="002E294F">
        <w:rPr>
          <w:rFonts w:ascii="Times New Roman" w:hAnsi="Times New Roman" w:cs="Times New Roman"/>
          <w:sz w:val="24"/>
          <w:szCs w:val="24"/>
        </w:rPr>
        <w:t>SiMi</w:t>
      </w:r>
      <w:proofErr w:type="spellEnd"/>
      <w:r w:rsidRPr="002E294F">
        <w:rPr>
          <w:rFonts w:ascii="Times New Roman" w:hAnsi="Times New Roman" w:cs="Times New Roman"/>
          <w:sz w:val="24"/>
          <w:szCs w:val="24"/>
        </w:rPr>
        <w:t xml:space="preserve"> õigused ja kohustused makse menetlemise peatamisel ja maksest keeldumisel on sätestatud ühendmääruse §-s 33.</w:t>
      </w:r>
      <w:ins w:id="319" w:author="Aivi Kuivonen" w:date="2025-09-15T14:40:00Z" w16du:dateUtc="2025-09-15T11:40:00Z">
        <w:r w:rsidR="00A71ECD" w:rsidRPr="002E294F">
          <w:rPr>
            <w:rFonts w:ascii="Times New Roman" w:eastAsia="Times New Roman" w:hAnsi="Times New Roman" w:cs="Times New Roman"/>
            <w:color w:val="202020"/>
            <w:sz w:val="24"/>
            <w:szCs w:val="24"/>
            <w:lang w:eastAsia="et-EE"/>
          </w:rPr>
          <w:t xml:space="preserve"> SiM võib toetuse maksmise aluseks olevate dokumentide tõendamise menetluse osaliselt või </w:t>
        </w:r>
        <w:r w:rsidR="00A71ECD" w:rsidRPr="002E294F">
          <w:rPr>
            <w:rFonts w:ascii="Times New Roman" w:eastAsia="Times New Roman" w:hAnsi="Times New Roman" w:cs="Times New Roman"/>
            <w:sz w:val="24"/>
            <w:szCs w:val="24"/>
            <w:lang w:eastAsia="et-EE"/>
          </w:rPr>
          <w:t xml:space="preserve">täielikult peatada või peatada edasiste maksete menetlemise, kui maksetaotluse esitamisele eelnevad </w:t>
        </w:r>
        <w:r w:rsidR="00A71ECD" w:rsidRPr="002E294F">
          <w:rPr>
            <w:rFonts w:ascii="Times New Roman" w:hAnsi="Times New Roman" w:cs="Times New Roman"/>
            <w:sz w:val="24"/>
            <w:szCs w:val="24"/>
            <w:shd w:val="clear" w:color="auto" w:fill="FFFFFF"/>
          </w:rPr>
          <w:t xml:space="preserve">toetuse kasutamisega seotud kohustused on täitmata, sh aruanne esitamata ning </w:t>
        </w:r>
        <w:proofErr w:type="spellStart"/>
        <w:r w:rsidR="00A71ECD" w:rsidRPr="002E294F">
          <w:rPr>
            <w:rFonts w:ascii="Times New Roman" w:hAnsi="Times New Roman" w:cs="Times New Roman"/>
            <w:sz w:val="24"/>
            <w:szCs w:val="24"/>
            <w:shd w:val="clear" w:color="auto" w:fill="FFFFFF"/>
          </w:rPr>
          <w:t>SiMi</w:t>
        </w:r>
        <w:proofErr w:type="spellEnd"/>
        <w:r w:rsidR="00A71ECD" w:rsidRPr="002E294F">
          <w:rPr>
            <w:rFonts w:ascii="Times New Roman" w:hAnsi="Times New Roman" w:cs="Times New Roman"/>
            <w:sz w:val="24"/>
            <w:szCs w:val="24"/>
            <w:shd w:val="clear" w:color="auto" w:fill="FFFFFF"/>
          </w:rPr>
          <w:t xml:space="preserve"> poolt kinnitamata ja kui kulude kontrollimise valimisse kuuluvad tõendavad dokumendid on esitamata.</w:t>
        </w:r>
        <w:r w:rsidR="00A71ECD" w:rsidRPr="002E294F">
          <w:rPr>
            <w:rFonts w:ascii="Times New Roman" w:hAnsi="Times New Roman" w:cs="Times New Roman"/>
            <w:i/>
            <w:iCs/>
            <w:sz w:val="24"/>
            <w:szCs w:val="24"/>
          </w:rPr>
          <w:t xml:space="preserve"> </w:t>
        </w:r>
        <w:bookmarkEnd w:id="318"/>
        <w:r w:rsidR="00A71ECD" w:rsidRPr="002E294F">
          <w:rPr>
            <w:rFonts w:ascii="Times New Roman" w:hAnsi="Times New Roman" w:cs="Times New Roman"/>
            <w:i/>
            <w:iCs/>
            <w:sz w:val="24"/>
            <w:szCs w:val="24"/>
          </w:rPr>
          <w:t>(muudetud siseministri</w:t>
        </w:r>
      </w:ins>
      <w:ins w:id="320" w:author="Aivi Kuivonen" w:date="2025-09-29T10:04:00Z" w16du:dateUtc="2025-09-29T07:04:00Z">
        <w:r w:rsidR="0025680C" w:rsidRPr="002E294F">
          <w:rPr>
            <w:rFonts w:ascii="Times New Roman" w:hAnsi="Times New Roman" w:cs="Times New Roman"/>
            <w:i/>
            <w:iCs/>
            <w:sz w:val="24"/>
            <w:szCs w:val="24"/>
          </w:rPr>
          <w:t xml:space="preserve"> …</w:t>
        </w:r>
      </w:ins>
      <w:ins w:id="321" w:author="Aivi Kuivonen" w:date="2025-09-15T14:40:00Z" w16du:dateUtc="2025-09-15T11:40:00Z">
        <w:r w:rsidR="00A71ECD" w:rsidRPr="002E294F">
          <w:rPr>
            <w:rFonts w:ascii="Times New Roman" w:hAnsi="Times New Roman" w:cs="Times New Roman"/>
            <w:i/>
            <w:iCs/>
            <w:sz w:val="24"/>
            <w:szCs w:val="24"/>
          </w:rPr>
          <w:t xml:space="preserve"> kk nr …)</w:t>
        </w:r>
      </w:ins>
    </w:p>
    <w:p w14:paraId="4F508DC7" w14:textId="77777777" w:rsidR="00B944E2" w:rsidRPr="00B944E2" w:rsidRDefault="00B944E2" w:rsidP="00B944E2">
      <w:pPr>
        <w:pStyle w:val="ListParagraph"/>
        <w:spacing w:after="0" w:line="240" w:lineRule="auto"/>
        <w:ind w:left="360"/>
        <w:jc w:val="both"/>
        <w:rPr>
          <w:rFonts w:ascii="Times New Roman" w:hAnsi="Times New Roman" w:cs="Times New Roman"/>
          <w:sz w:val="24"/>
          <w:szCs w:val="24"/>
        </w:rPr>
      </w:pPr>
    </w:p>
    <w:p w14:paraId="42DAAAE5" w14:textId="18BF7DD9" w:rsidR="00D245B4"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Lõppmakse saamiseks esitatavad dokumendid esitatakse koos projekti lõpparuandega. Lõppmakse tehakse pärast tingimuste ja kohustuste täitmist ning </w:t>
      </w:r>
      <w:proofErr w:type="spellStart"/>
      <w:r w:rsidRPr="002E294F">
        <w:rPr>
          <w:rFonts w:ascii="Times New Roman" w:hAnsi="Times New Roman" w:cs="Times New Roman"/>
          <w:sz w:val="24"/>
          <w:szCs w:val="24"/>
        </w:rPr>
        <w:t>SiMi</w:t>
      </w:r>
      <w:proofErr w:type="spellEnd"/>
      <w:r w:rsidRPr="002E294F">
        <w:rPr>
          <w:rFonts w:ascii="Times New Roman" w:hAnsi="Times New Roman" w:cs="Times New Roman"/>
          <w:sz w:val="24"/>
          <w:szCs w:val="24"/>
        </w:rPr>
        <w:t xml:space="preserve"> kontrollitud lõpparuande kinnitamist.</w:t>
      </w:r>
    </w:p>
    <w:p w14:paraId="17D15BDB" w14:textId="77777777" w:rsidR="00143205" w:rsidRPr="00143205" w:rsidRDefault="00143205" w:rsidP="00143205">
      <w:pPr>
        <w:spacing w:after="0" w:line="240" w:lineRule="auto"/>
        <w:ind w:left="0"/>
        <w:jc w:val="both"/>
        <w:rPr>
          <w:rFonts w:ascii="Times New Roman" w:hAnsi="Times New Roman" w:cs="Times New Roman"/>
          <w:sz w:val="24"/>
          <w:szCs w:val="24"/>
        </w:rPr>
      </w:pPr>
    </w:p>
    <w:p w14:paraId="59DAD966" w14:textId="77777777" w:rsidR="00D245B4" w:rsidRPr="002E294F" w:rsidRDefault="00D245B4" w:rsidP="00143205">
      <w:pPr>
        <w:pStyle w:val="ListParagraph"/>
        <w:keepNext/>
        <w:numPr>
          <w:ilvl w:val="0"/>
          <w:numId w:val="17"/>
        </w:numPr>
        <w:spacing w:before="240" w:after="60" w:line="240" w:lineRule="auto"/>
        <w:jc w:val="both"/>
        <w:outlineLvl w:val="0"/>
        <w:rPr>
          <w:rFonts w:ascii="Times New Roman" w:eastAsia="Times New Roman" w:hAnsi="Times New Roman" w:cs="Times New Roman"/>
          <w:b/>
          <w:iCs/>
          <w:color w:val="000000" w:themeColor="text1"/>
          <w:kern w:val="32"/>
          <w:sz w:val="24"/>
          <w:szCs w:val="24"/>
        </w:rPr>
      </w:pPr>
      <w:r w:rsidRPr="002E294F">
        <w:rPr>
          <w:rFonts w:ascii="Times New Roman" w:eastAsia="Times New Roman" w:hAnsi="Times New Roman" w:cs="Times New Roman"/>
          <w:b/>
          <w:iCs/>
          <w:color w:val="000000" w:themeColor="text1"/>
          <w:kern w:val="32"/>
          <w:sz w:val="24"/>
          <w:szCs w:val="24"/>
        </w:rPr>
        <w:t>Elluviija õigused ja kohustused</w:t>
      </w:r>
    </w:p>
    <w:p w14:paraId="0D40BC1B" w14:textId="236F32BE" w:rsidR="00143205" w:rsidRDefault="00D245B4" w:rsidP="00B944E2">
      <w:pPr>
        <w:pStyle w:val="ListParagraph"/>
        <w:numPr>
          <w:ilvl w:val="1"/>
          <w:numId w:val="17"/>
        </w:numPr>
        <w:spacing w:line="240" w:lineRule="auto"/>
        <w:ind w:left="426" w:hanging="426"/>
        <w:jc w:val="both"/>
        <w:rPr>
          <w:rFonts w:ascii="Times New Roman" w:hAnsi="Times New Roman" w:cs="Times New Roman"/>
          <w:sz w:val="24"/>
          <w:szCs w:val="24"/>
        </w:rPr>
      </w:pPr>
      <w:r w:rsidRPr="002E294F">
        <w:rPr>
          <w:rFonts w:ascii="Times New Roman" w:hAnsi="Times New Roman" w:cs="Times New Roman"/>
          <w:sz w:val="24"/>
          <w:szCs w:val="24"/>
        </w:rPr>
        <w:t xml:space="preserve">Elluviijale kohalduvad kõik </w:t>
      </w:r>
      <w:r w:rsidRPr="002E294F">
        <w:rPr>
          <w:rFonts w:ascii="Times New Roman" w:eastAsia="Times New Roman" w:hAnsi="Times New Roman" w:cs="Times New Roman"/>
          <w:color w:val="000000" w:themeColor="text1"/>
          <w:sz w:val="24"/>
          <w:szCs w:val="24"/>
        </w:rPr>
        <w:t xml:space="preserve">perioodi 2021–2027 Euroopa Liidu ühtekuuluvus- ja siseturvalisuspoliitika fondide rakendamise seaduse (edaspidi </w:t>
      </w:r>
      <w:r w:rsidRPr="002E294F">
        <w:rPr>
          <w:rFonts w:ascii="Times New Roman" w:eastAsia="Times New Roman" w:hAnsi="Times New Roman" w:cs="Times New Roman"/>
          <w:i/>
          <w:iCs/>
          <w:color w:val="000000" w:themeColor="text1"/>
          <w:sz w:val="24"/>
          <w:szCs w:val="24"/>
        </w:rPr>
        <w:t>ÜSS2021_2027</w:t>
      </w:r>
      <w:r w:rsidRPr="002E294F">
        <w:rPr>
          <w:rFonts w:ascii="Times New Roman" w:eastAsia="Times New Roman" w:hAnsi="Times New Roman" w:cs="Times New Roman"/>
          <w:color w:val="000000" w:themeColor="text1"/>
          <w:sz w:val="24"/>
          <w:szCs w:val="24"/>
        </w:rPr>
        <w:t>)</w:t>
      </w:r>
      <w:r>
        <w:rPr>
          <w:rStyle w:val="FootnoteReference"/>
          <w:rFonts w:ascii="Times New Roman" w:eastAsia="Times New Roman" w:hAnsi="Times New Roman" w:cs="Times New Roman"/>
          <w:color w:val="000000" w:themeColor="text1"/>
          <w:sz w:val="24"/>
          <w:szCs w:val="24"/>
        </w:rPr>
        <w:footnoteReference w:id="12"/>
      </w:r>
      <w:r w:rsidRPr="002E294F">
        <w:rPr>
          <w:rFonts w:ascii="Times New Roman" w:eastAsia="Times New Roman" w:hAnsi="Times New Roman" w:cs="Times New Roman"/>
          <w:color w:val="000000" w:themeColor="text1"/>
          <w:sz w:val="24"/>
          <w:szCs w:val="24"/>
        </w:rPr>
        <w:t xml:space="preserve"> </w:t>
      </w:r>
      <w:r w:rsidRPr="002E294F">
        <w:rPr>
          <w:rFonts w:ascii="Times New Roman" w:hAnsi="Times New Roman" w:cs="Times New Roman"/>
          <w:sz w:val="24"/>
          <w:szCs w:val="24"/>
        </w:rPr>
        <w:t>ja selle alusel kehtestatud õigusaktides toetuse saajale sätestatud kohustused.</w:t>
      </w:r>
    </w:p>
    <w:p w14:paraId="355E1BB4" w14:textId="77777777" w:rsidR="00B944E2" w:rsidRPr="00143205" w:rsidRDefault="00B944E2" w:rsidP="00B944E2">
      <w:pPr>
        <w:pStyle w:val="ListParagraph"/>
        <w:spacing w:line="240" w:lineRule="auto"/>
        <w:ind w:left="426"/>
        <w:jc w:val="both"/>
        <w:rPr>
          <w:rFonts w:ascii="Times New Roman" w:hAnsi="Times New Roman" w:cs="Times New Roman"/>
          <w:sz w:val="24"/>
          <w:szCs w:val="24"/>
        </w:rPr>
      </w:pPr>
    </w:p>
    <w:p w14:paraId="3AE8BC2F" w14:textId="7B796331" w:rsidR="00143205" w:rsidRPr="00143205"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Elluviija peab tagama, et lisaks </w:t>
      </w:r>
      <w:proofErr w:type="spellStart"/>
      <w:r w:rsidRPr="002E294F">
        <w:rPr>
          <w:rFonts w:ascii="Times New Roman" w:hAnsi="Times New Roman" w:cs="Times New Roman"/>
          <w:sz w:val="24"/>
          <w:szCs w:val="24"/>
        </w:rPr>
        <w:t>TATis</w:t>
      </w:r>
      <w:proofErr w:type="spellEnd"/>
      <w:r w:rsidRPr="002E294F">
        <w:rPr>
          <w:rFonts w:ascii="Times New Roman" w:hAnsi="Times New Roman" w:cs="Times New Roman"/>
          <w:sz w:val="24"/>
          <w:szCs w:val="24"/>
        </w:rPr>
        <w:t xml:space="preserve"> sätestatud kohustustele oleks täidetud ka ühendmääruse §-des 10 ja 11 toetuse saajale kehtestatud kohustused.</w:t>
      </w:r>
      <w:r w:rsidR="0075134B" w:rsidRPr="002E294F">
        <w:rPr>
          <w:rFonts w:ascii="Times New Roman" w:hAnsi="Times New Roman" w:cs="Times New Roman"/>
          <w:sz w:val="24"/>
          <w:szCs w:val="24"/>
        </w:rPr>
        <w:t xml:space="preserve"> </w:t>
      </w:r>
      <w:r w:rsidR="0075134B" w:rsidRPr="002E294F">
        <w:rPr>
          <w:rFonts w:ascii="Times New Roman" w:hAnsi="Times New Roman" w:cs="Times New Roman"/>
          <w:i/>
          <w:iCs/>
          <w:sz w:val="24"/>
          <w:szCs w:val="24"/>
        </w:rPr>
        <w:t xml:space="preserve">(muudetud siseministri </w:t>
      </w:r>
      <w:r w:rsidR="00A71ECD" w:rsidRPr="002E294F">
        <w:rPr>
          <w:rFonts w:ascii="Times New Roman" w:hAnsi="Times New Roman" w:cs="Times New Roman"/>
          <w:i/>
          <w:iCs/>
          <w:sz w:val="24"/>
          <w:szCs w:val="24"/>
        </w:rPr>
        <w:t>02.06.2025</w:t>
      </w:r>
      <w:r w:rsidR="0075134B" w:rsidRPr="002E294F">
        <w:rPr>
          <w:rFonts w:ascii="Times New Roman" w:hAnsi="Times New Roman" w:cs="Times New Roman"/>
          <w:i/>
          <w:iCs/>
          <w:sz w:val="24"/>
          <w:szCs w:val="24"/>
        </w:rPr>
        <w:t xml:space="preserve"> kk nr </w:t>
      </w:r>
      <w:r w:rsidR="00A71ECD" w:rsidRPr="002E294F">
        <w:rPr>
          <w:rFonts w:ascii="Times New Roman" w:hAnsi="Times New Roman" w:cs="Times New Roman"/>
          <w:i/>
          <w:iCs/>
          <w:sz w:val="24"/>
          <w:szCs w:val="24"/>
        </w:rPr>
        <w:t>1-3/44</w:t>
      </w:r>
      <w:r w:rsidR="0075134B" w:rsidRPr="002E294F">
        <w:rPr>
          <w:rFonts w:ascii="Times New Roman" w:hAnsi="Times New Roman" w:cs="Times New Roman"/>
          <w:i/>
          <w:iCs/>
          <w:sz w:val="24"/>
          <w:szCs w:val="24"/>
        </w:rPr>
        <w:t>)</w:t>
      </w:r>
    </w:p>
    <w:p w14:paraId="252615AC" w14:textId="77777777" w:rsidR="00143205" w:rsidRPr="00143205" w:rsidRDefault="00143205" w:rsidP="00143205">
      <w:pPr>
        <w:spacing w:after="0" w:line="240" w:lineRule="auto"/>
        <w:ind w:left="0"/>
        <w:jc w:val="both"/>
        <w:rPr>
          <w:rFonts w:ascii="Times New Roman" w:hAnsi="Times New Roman" w:cs="Times New Roman"/>
          <w:sz w:val="24"/>
          <w:szCs w:val="24"/>
        </w:rPr>
      </w:pPr>
    </w:p>
    <w:p w14:paraId="5DE2CBFF"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Ühtlasi on elluviija kohustatud:</w:t>
      </w:r>
    </w:p>
    <w:p w14:paraId="60B8E56E" w14:textId="77777777" w:rsidR="00D245B4" w:rsidRPr="002E294F" w:rsidRDefault="00D245B4" w:rsidP="00143205">
      <w:pPr>
        <w:pStyle w:val="ListParagraph"/>
        <w:numPr>
          <w:ilvl w:val="2"/>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esitama </w:t>
      </w:r>
      <w:proofErr w:type="spellStart"/>
      <w:r w:rsidRPr="002E294F">
        <w:rPr>
          <w:rFonts w:ascii="Times New Roman" w:hAnsi="Times New Roman" w:cs="Times New Roman"/>
          <w:sz w:val="24"/>
          <w:szCs w:val="24"/>
        </w:rPr>
        <w:t>SiMile</w:t>
      </w:r>
      <w:proofErr w:type="spellEnd"/>
      <w:r w:rsidRPr="002E294F">
        <w:rPr>
          <w:rFonts w:ascii="Times New Roman" w:hAnsi="Times New Roman" w:cs="Times New Roman"/>
          <w:sz w:val="24"/>
          <w:szCs w:val="24"/>
        </w:rPr>
        <w:t xml:space="preserve"> 15 tööpäeva jooksul </w:t>
      </w:r>
      <w:proofErr w:type="spellStart"/>
      <w:r w:rsidRPr="002E294F">
        <w:rPr>
          <w:rFonts w:ascii="Times New Roman" w:hAnsi="Times New Roman" w:cs="Times New Roman"/>
          <w:sz w:val="24"/>
          <w:szCs w:val="24"/>
        </w:rPr>
        <w:t>TATi</w:t>
      </w:r>
      <w:proofErr w:type="spellEnd"/>
      <w:r w:rsidRPr="002E294F">
        <w:rPr>
          <w:rFonts w:ascii="Times New Roman" w:hAnsi="Times New Roman" w:cs="Times New Roman"/>
          <w:sz w:val="24"/>
          <w:szCs w:val="24"/>
        </w:rPr>
        <w:t xml:space="preserve"> kinnitamisest </w:t>
      </w:r>
      <w:proofErr w:type="spellStart"/>
      <w:r w:rsidRPr="002E294F">
        <w:rPr>
          <w:rFonts w:ascii="Times New Roman" w:hAnsi="Times New Roman" w:cs="Times New Roman"/>
          <w:sz w:val="24"/>
          <w:szCs w:val="24"/>
        </w:rPr>
        <w:t>SiMi</w:t>
      </w:r>
      <w:proofErr w:type="spellEnd"/>
      <w:r w:rsidRPr="002E294F">
        <w:rPr>
          <w:rFonts w:ascii="Times New Roman" w:hAnsi="Times New Roman" w:cs="Times New Roman"/>
          <w:sz w:val="24"/>
          <w:szCs w:val="24"/>
        </w:rPr>
        <w:t xml:space="preserve"> väljatöötatud vormidel:</w:t>
      </w:r>
    </w:p>
    <w:p w14:paraId="3046871A" w14:textId="77777777" w:rsidR="00D245B4" w:rsidRPr="002E294F" w:rsidRDefault="00D245B4" w:rsidP="00143205">
      <w:pPr>
        <w:pStyle w:val="ListParagraph"/>
        <w:numPr>
          <w:ilvl w:val="3"/>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t>projekti kirjelduse;</w:t>
      </w:r>
    </w:p>
    <w:p w14:paraId="1CB9B7A1" w14:textId="17401BF9" w:rsidR="00D245B4" w:rsidRPr="002E294F" w:rsidRDefault="00D245B4" w:rsidP="00143205">
      <w:pPr>
        <w:pStyle w:val="ListParagraph"/>
        <w:numPr>
          <w:ilvl w:val="3"/>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projekti eelarve jagunemise alategevuste ja aastate kaupa. Elluviijal on õigus muuta tegevuskava ja eelarveridade vahelist jaotust </w:t>
      </w:r>
      <w:r w:rsidR="00A71ECD" w:rsidRPr="002E294F">
        <w:rPr>
          <w:rFonts w:ascii="Times New Roman" w:hAnsi="Times New Roman" w:cs="Times New Roman"/>
          <w:sz w:val="24"/>
          <w:szCs w:val="24"/>
        </w:rPr>
        <w:t xml:space="preserve">üldjuhul </w:t>
      </w:r>
      <w:r w:rsidRPr="002E294F">
        <w:rPr>
          <w:rFonts w:ascii="Times New Roman" w:hAnsi="Times New Roman" w:cs="Times New Roman"/>
          <w:sz w:val="24"/>
          <w:szCs w:val="24"/>
        </w:rPr>
        <w:t xml:space="preserve">kuni kaks korda aastas (taotlus esitada </w:t>
      </w:r>
      <w:proofErr w:type="spellStart"/>
      <w:r w:rsidRPr="002E294F">
        <w:rPr>
          <w:rFonts w:ascii="Times New Roman" w:hAnsi="Times New Roman" w:cs="Times New Roman"/>
          <w:sz w:val="24"/>
          <w:szCs w:val="24"/>
        </w:rPr>
        <w:t>SiMile</w:t>
      </w:r>
      <w:proofErr w:type="spellEnd"/>
      <w:r w:rsidRPr="002E294F">
        <w:rPr>
          <w:rFonts w:ascii="Times New Roman" w:hAnsi="Times New Roman" w:cs="Times New Roman"/>
          <w:sz w:val="24"/>
          <w:szCs w:val="24"/>
        </w:rPr>
        <w:t xml:space="preserve"> 15. jaanuariks ja/või 15. juuniks). Tegevuskava ja eelarve muutmist ei ole vaja taotleda järgmistel juhtudel:</w:t>
      </w:r>
    </w:p>
    <w:p w14:paraId="1BC66465" w14:textId="77777777" w:rsidR="00D245B4" w:rsidRPr="00D245B4" w:rsidRDefault="00D245B4" w:rsidP="00D245B4">
      <w:pPr>
        <w:numPr>
          <w:ilvl w:val="0"/>
          <w:numId w:val="2"/>
        </w:numPr>
        <w:spacing w:after="160" w:line="240" w:lineRule="auto"/>
        <w:ind w:hanging="153"/>
        <w:contextualSpacing/>
        <w:jc w:val="both"/>
        <w:rPr>
          <w:rFonts w:ascii="Times New Roman" w:hAnsi="Times New Roman" w:cs="Times New Roman"/>
          <w:sz w:val="24"/>
          <w:szCs w:val="24"/>
        </w:rPr>
      </w:pPr>
      <w:r w:rsidRPr="00D245B4">
        <w:rPr>
          <w:rFonts w:ascii="Times New Roman" w:hAnsi="Times New Roman" w:cs="Times New Roman"/>
          <w:sz w:val="24"/>
          <w:szCs w:val="24"/>
        </w:rPr>
        <w:t>eelarverida suureneb vähem kui 15% kinnitatud eelarvereale plaanitud summast;</w:t>
      </w:r>
    </w:p>
    <w:p w14:paraId="2506466B" w14:textId="77777777" w:rsidR="00D245B4" w:rsidRPr="00D245B4" w:rsidRDefault="00D245B4" w:rsidP="00D245B4">
      <w:pPr>
        <w:numPr>
          <w:ilvl w:val="0"/>
          <w:numId w:val="2"/>
        </w:numPr>
        <w:spacing w:after="160" w:line="240" w:lineRule="auto"/>
        <w:ind w:hanging="153"/>
        <w:contextualSpacing/>
        <w:jc w:val="both"/>
        <w:rPr>
          <w:rFonts w:ascii="Times New Roman" w:hAnsi="Times New Roman" w:cs="Times New Roman"/>
          <w:sz w:val="24"/>
          <w:szCs w:val="24"/>
        </w:rPr>
      </w:pPr>
      <w:r w:rsidRPr="00D245B4">
        <w:rPr>
          <w:rFonts w:ascii="Times New Roman" w:hAnsi="Times New Roman" w:cs="Times New Roman"/>
          <w:sz w:val="24"/>
          <w:szCs w:val="24"/>
        </w:rPr>
        <w:t>eelarvereale planeeritud summa jaotus muutub aastate lõikes;</w:t>
      </w:r>
    </w:p>
    <w:p w14:paraId="7CC83489" w14:textId="098D3520" w:rsidR="00D245B4" w:rsidRPr="00D245B4" w:rsidRDefault="00D245B4" w:rsidP="00D245B4">
      <w:pPr>
        <w:numPr>
          <w:ilvl w:val="0"/>
          <w:numId w:val="2"/>
        </w:numPr>
        <w:spacing w:after="160" w:line="240" w:lineRule="auto"/>
        <w:ind w:hanging="153"/>
        <w:contextualSpacing/>
        <w:jc w:val="both"/>
        <w:rPr>
          <w:rFonts w:ascii="Times New Roman" w:hAnsi="Times New Roman" w:cs="Times New Roman"/>
          <w:sz w:val="24"/>
          <w:szCs w:val="24"/>
        </w:rPr>
      </w:pPr>
      <w:r w:rsidRPr="00D245B4">
        <w:rPr>
          <w:rFonts w:ascii="Times New Roman" w:hAnsi="Times New Roman" w:cs="Times New Roman"/>
          <w:sz w:val="24"/>
          <w:szCs w:val="24"/>
        </w:rPr>
        <w:t>täpsustub detailne kirjeldus.</w:t>
      </w:r>
      <w:ins w:id="323" w:author="Aivi Kuivonen" w:date="2025-09-15T14:41:00Z" w16du:dateUtc="2025-09-15T11:41:00Z">
        <w:r w:rsidR="00A71ECD" w:rsidRPr="00A71ECD">
          <w:rPr>
            <w:rFonts w:ascii="Times New Roman" w:hAnsi="Times New Roman" w:cs="Times New Roman"/>
            <w:i/>
            <w:iCs/>
            <w:sz w:val="24"/>
            <w:szCs w:val="24"/>
          </w:rPr>
          <w:t xml:space="preserve"> </w:t>
        </w:r>
      </w:ins>
    </w:p>
    <w:p w14:paraId="2794586B" w14:textId="77777777" w:rsidR="00D245B4" w:rsidRPr="002E294F" w:rsidRDefault="00D245B4" w:rsidP="00143205">
      <w:pPr>
        <w:pStyle w:val="ListParagraph"/>
        <w:numPr>
          <w:ilvl w:val="2"/>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t>rakendama projekti vastavalt kinnitatud tegevuste kirjeldusele ja eelarvele;</w:t>
      </w:r>
    </w:p>
    <w:p w14:paraId="0110C309" w14:textId="77777777" w:rsidR="00D245B4" w:rsidRPr="002E294F" w:rsidRDefault="00D245B4" w:rsidP="00143205">
      <w:pPr>
        <w:pStyle w:val="ListParagraph"/>
        <w:numPr>
          <w:ilvl w:val="2"/>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esitama </w:t>
      </w:r>
      <w:proofErr w:type="spellStart"/>
      <w:r w:rsidRPr="002E294F">
        <w:rPr>
          <w:rFonts w:ascii="Times New Roman" w:hAnsi="Times New Roman" w:cs="Times New Roman"/>
          <w:sz w:val="24"/>
          <w:szCs w:val="24"/>
        </w:rPr>
        <w:t>TATi</w:t>
      </w:r>
      <w:proofErr w:type="spellEnd"/>
      <w:r w:rsidRPr="002E294F">
        <w:rPr>
          <w:rFonts w:ascii="Times New Roman" w:hAnsi="Times New Roman" w:cs="Times New Roman"/>
          <w:sz w:val="24"/>
          <w:szCs w:val="24"/>
        </w:rPr>
        <w:t xml:space="preserve"> kinnitamisest alates projekti maksete prognoosi iga aasta 15. jaanuariks ja 15. juuniks </w:t>
      </w:r>
      <w:proofErr w:type="spellStart"/>
      <w:r w:rsidRPr="002E294F">
        <w:rPr>
          <w:rFonts w:ascii="Times New Roman" w:hAnsi="Times New Roman" w:cs="Times New Roman"/>
          <w:sz w:val="24"/>
          <w:szCs w:val="24"/>
        </w:rPr>
        <w:t>SiMi</w:t>
      </w:r>
      <w:proofErr w:type="spellEnd"/>
      <w:r w:rsidRPr="002E294F">
        <w:rPr>
          <w:rFonts w:ascii="Times New Roman" w:hAnsi="Times New Roman" w:cs="Times New Roman"/>
          <w:sz w:val="24"/>
          <w:szCs w:val="24"/>
        </w:rPr>
        <w:t xml:space="preserve"> väljatöötatud vormil;</w:t>
      </w:r>
    </w:p>
    <w:p w14:paraId="7B16F2A7" w14:textId="77777777" w:rsidR="00D245B4" w:rsidRPr="002E294F" w:rsidRDefault="00D245B4" w:rsidP="00143205">
      <w:pPr>
        <w:pStyle w:val="ListParagraph"/>
        <w:numPr>
          <w:ilvl w:val="2"/>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lastRenderedPageBreak/>
        <w:t xml:space="preserve">säilitatama dokumente vastavalt ÜSS2021_2027 §18 </w:t>
      </w:r>
      <w:r w:rsidRPr="002E294F">
        <w:rPr>
          <w:rFonts w:ascii="Times New Roman" w:hAnsi="Times New Roman" w:cs="Times New Roman"/>
          <w:color w:val="202020"/>
          <w:sz w:val="24"/>
          <w:szCs w:val="24"/>
          <w:shd w:val="clear" w:color="auto" w:fill="FFFFFF"/>
        </w:rPr>
        <w:t>ja Euroopa Parlamendi ja nõukogu määruse (EL) 2021/1060 artikli 82 lõikele 1 viis aastat toetuse saajale tehtud lõppmakse tegemise aasta 31. detsembrist arvates, välja arvatud juhul, kui riigiabi reeglitest tuleneb teisiti;</w:t>
      </w:r>
    </w:p>
    <w:p w14:paraId="3A67EE53" w14:textId="77777777" w:rsidR="00D245B4" w:rsidRPr="002E294F" w:rsidRDefault="00D245B4" w:rsidP="00143205">
      <w:pPr>
        <w:pStyle w:val="ListParagraph"/>
        <w:numPr>
          <w:ilvl w:val="2"/>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teavitama </w:t>
      </w:r>
      <w:proofErr w:type="spellStart"/>
      <w:r w:rsidRPr="002E294F">
        <w:rPr>
          <w:rFonts w:ascii="Times New Roman" w:hAnsi="Times New Roman" w:cs="Times New Roman"/>
          <w:sz w:val="24"/>
          <w:szCs w:val="24"/>
        </w:rPr>
        <w:t>SiMi</w:t>
      </w:r>
      <w:proofErr w:type="spellEnd"/>
      <w:r w:rsidRPr="002E294F">
        <w:rPr>
          <w:rFonts w:ascii="Times New Roman" w:hAnsi="Times New Roman" w:cs="Times New Roman"/>
          <w:sz w:val="24"/>
          <w:szCs w:val="24"/>
        </w:rPr>
        <w:t>, kui toetatava tegevusega samalaadsele tegevusele on taotletud toetust teistest meetmetest või muudest välisabi vahenditest;</w:t>
      </w:r>
    </w:p>
    <w:p w14:paraId="402EBCB2" w14:textId="77777777" w:rsidR="00D245B4" w:rsidRPr="002E294F" w:rsidRDefault="00D245B4" w:rsidP="00143205">
      <w:pPr>
        <w:pStyle w:val="ListParagraph"/>
        <w:numPr>
          <w:ilvl w:val="2"/>
          <w:numId w:val="17"/>
        </w:numPr>
        <w:spacing w:before="24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teavitama </w:t>
      </w:r>
      <w:proofErr w:type="spellStart"/>
      <w:r w:rsidRPr="002E294F">
        <w:rPr>
          <w:rFonts w:ascii="Times New Roman" w:hAnsi="Times New Roman" w:cs="Times New Roman"/>
          <w:sz w:val="24"/>
          <w:szCs w:val="24"/>
        </w:rPr>
        <w:t>SiMi</w:t>
      </w:r>
      <w:proofErr w:type="spellEnd"/>
      <w:r w:rsidRPr="002E294F">
        <w:rPr>
          <w:rFonts w:ascii="Times New Roman" w:hAnsi="Times New Roman" w:cs="Times New Roman"/>
          <w:sz w:val="24"/>
          <w:szCs w:val="24"/>
        </w:rPr>
        <w:t xml:space="preserve"> ürituse (sh koolituse, seminari, konverentsi, infopäeva, õppevisiidi) toimumisest e-toetuste keskkonna kaudu vähemalt 14 kalendripäeva enne ürituse toimumist;</w:t>
      </w:r>
    </w:p>
    <w:p w14:paraId="5C09CAA2" w14:textId="77777777" w:rsidR="00D245B4" w:rsidRPr="002E294F" w:rsidRDefault="00D245B4" w:rsidP="00143205">
      <w:pPr>
        <w:pStyle w:val="ListParagraph"/>
        <w:numPr>
          <w:ilvl w:val="2"/>
          <w:numId w:val="17"/>
        </w:numPr>
        <w:spacing w:line="240" w:lineRule="auto"/>
        <w:jc w:val="both"/>
        <w:rPr>
          <w:rFonts w:ascii="Times New Roman" w:hAnsi="Times New Roman" w:cs="Times New Roman"/>
          <w:sz w:val="24"/>
          <w:szCs w:val="24"/>
        </w:rPr>
      </w:pPr>
      <w:r w:rsidRPr="002E294F">
        <w:rPr>
          <w:rFonts w:ascii="Times New Roman" w:hAnsi="Times New Roman" w:cs="Times New Roman"/>
          <w:sz w:val="24"/>
          <w:szCs w:val="24"/>
        </w:rPr>
        <w:t>andma igakülgse sisulise panuse seiresse, kontrolli, auditisse või hindamisse.</w:t>
      </w:r>
    </w:p>
    <w:p w14:paraId="7EAF9E1C" w14:textId="77777777" w:rsidR="00D245B4" w:rsidRPr="002E294F" w:rsidRDefault="00D245B4" w:rsidP="00143205">
      <w:pPr>
        <w:pStyle w:val="ListParagraph"/>
        <w:numPr>
          <w:ilvl w:val="2"/>
          <w:numId w:val="17"/>
        </w:numPr>
        <w:spacing w:before="240" w:line="240" w:lineRule="auto"/>
        <w:jc w:val="both"/>
        <w:rPr>
          <w:rFonts w:ascii="Times New Roman" w:hAnsi="Times New Roman" w:cs="Times New Roman"/>
          <w:sz w:val="24"/>
          <w:szCs w:val="24"/>
        </w:rPr>
      </w:pPr>
      <w:bookmarkStart w:id="324" w:name="_Hlk121327643"/>
      <w:r w:rsidRPr="002E294F">
        <w:rPr>
          <w:rFonts w:ascii="Times New Roman" w:hAnsi="Times New Roman" w:cs="Times New Roman"/>
          <w:sz w:val="24"/>
          <w:szCs w:val="24"/>
        </w:rPr>
        <w:t xml:space="preserve">viivitamatult teavitama </w:t>
      </w:r>
      <w:proofErr w:type="spellStart"/>
      <w:r w:rsidRPr="002E294F">
        <w:rPr>
          <w:rFonts w:ascii="Times New Roman" w:hAnsi="Times New Roman" w:cs="Times New Roman"/>
          <w:sz w:val="24"/>
          <w:szCs w:val="24"/>
        </w:rPr>
        <w:t>SiMi</w:t>
      </w:r>
      <w:proofErr w:type="spellEnd"/>
      <w:r w:rsidRPr="002E294F">
        <w:rPr>
          <w:rFonts w:ascii="Times New Roman" w:hAnsi="Times New Roman" w:cs="Times New Roman"/>
          <w:sz w:val="24"/>
          <w:szCs w:val="24"/>
        </w:rPr>
        <w:t xml:space="preserve"> kirjalikku taasesitamist võimaldavas vormis:</w:t>
      </w:r>
    </w:p>
    <w:p w14:paraId="3251A2A4" w14:textId="77777777" w:rsidR="00D245B4" w:rsidRPr="002E294F" w:rsidRDefault="00D245B4" w:rsidP="00143205">
      <w:pPr>
        <w:pStyle w:val="ListParagraph"/>
        <w:numPr>
          <w:ilvl w:val="3"/>
          <w:numId w:val="17"/>
        </w:numPr>
        <w:spacing w:before="240" w:line="240" w:lineRule="auto"/>
        <w:jc w:val="both"/>
        <w:rPr>
          <w:rFonts w:ascii="Times New Roman" w:hAnsi="Times New Roman" w:cs="Times New Roman"/>
          <w:sz w:val="24"/>
          <w:szCs w:val="24"/>
        </w:rPr>
      </w:pPr>
      <w:r w:rsidRPr="002E294F">
        <w:rPr>
          <w:rFonts w:ascii="Times New Roman" w:hAnsi="Times New Roman" w:cs="Times New Roman"/>
          <w:sz w:val="24"/>
          <w:szCs w:val="24"/>
        </w:rPr>
        <w:t>asjaoludest, mis takistavad täitmast elluviija ülesandeid;</w:t>
      </w:r>
    </w:p>
    <w:p w14:paraId="00D93AD5" w14:textId="77777777" w:rsidR="00D245B4" w:rsidRPr="002E294F" w:rsidRDefault="00D245B4" w:rsidP="00143205">
      <w:pPr>
        <w:pStyle w:val="ListParagraph"/>
        <w:numPr>
          <w:ilvl w:val="3"/>
          <w:numId w:val="17"/>
        </w:numPr>
        <w:spacing w:before="240" w:line="240" w:lineRule="auto"/>
        <w:jc w:val="both"/>
        <w:rPr>
          <w:rFonts w:ascii="Times New Roman" w:hAnsi="Times New Roman" w:cs="Times New Roman"/>
          <w:sz w:val="24"/>
          <w:szCs w:val="24"/>
        </w:rPr>
      </w:pPr>
      <w:proofErr w:type="spellStart"/>
      <w:r w:rsidRPr="002E294F">
        <w:rPr>
          <w:rFonts w:ascii="Times New Roman" w:hAnsi="Times New Roman" w:cs="Times New Roman"/>
          <w:sz w:val="24"/>
          <w:szCs w:val="24"/>
        </w:rPr>
        <w:t>TATi</w:t>
      </w:r>
      <w:proofErr w:type="spellEnd"/>
      <w:r w:rsidRPr="002E294F">
        <w:rPr>
          <w:rFonts w:ascii="Times New Roman" w:hAnsi="Times New Roman" w:cs="Times New Roman"/>
          <w:sz w:val="24"/>
          <w:szCs w:val="24"/>
        </w:rPr>
        <w:t xml:space="preserve"> muutmise vajalikkusest;</w:t>
      </w:r>
    </w:p>
    <w:p w14:paraId="28B2BB45" w14:textId="637BA38A" w:rsidR="00D245B4" w:rsidRPr="002E294F" w:rsidRDefault="00D245B4" w:rsidP="00B944E2">
      <w:pPr>
        <w:pStyle w:val="ListParagraph"/>
        <w:numPr>
          <w:ilvl w:val="3"/>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projekti elluviimisel esinevatest probleemidest, mis võivad mõjutada tulemuse saavutamist</w:t>
      </w:r>
      <w:ins w:id="325" w:author="Aivi Kuivonen" w:date="2025-09-15T14:43:00Z" w16du:dateUtc="2025-09-15T11:43:00Z">
        <w:r w:rsidR="00A71ECD" w:rsidRPr="002E294F">
          <w:rPr>
            <w:rFonts w:ascii="Times New Roman" w:hAnsi="Times New Roman" w:cs="Times New Roman"/>
            <w:sz w:val="24"/>
            <w:szCs w:val="24"/>
          </w:rPr>
          <w:t>.</w:t>
        </w:r>
      </w:ins>
      <w:del w:id="326" w:author="Aivi Kuivonen" w:date="2025-09-15T14:43:00Z" w16du:dateUtc="2025-09-15T11:43:00Z">
        <w:r w:rsidRPr="002E294F" w:rsidDel="00A71ECD">
          <w:rPr>
            <w:rFonts w:ascii="Times New Roman" w:hAnsi="Times New Roman" w:cs="Times New Roman"/>
            <w:sz w:val="24"/>
            <w:szCs w:val="24"/>
          </w:rPr>
          <w:delText>;</w:delText>
        </w:r>
      </w:del>
      <w:bookmarkEnd w:id="324"/>
    </w:p>
    <w:p w14:paraId="6BC72141" w14:textId="77777777" w:rsidR="00D245B4" w:rsidRPr="00D245B4" w:rsidRDefault="00D245B4" w:rsidP="00B944E2">
      <w:pPr>
        <w:spacing w:after="0" w:line="240" w:lineRule="auto"/>
        <w:ind w:left="426"/>
        <w:contextualSpacing/>
        <w:rPr>
          <w:rFonts w:ascii="Times New Roman" w:hAnsi="Times New Roman" w:cs="Times New Roman"/>
          <w:sz w:val="24"/>
          <w:szCs w:val="24"/>
        </w:rPr>
      </w:pPr>
    </w:p>
    <w:p w14:paraId="5153A220" w14:textId="77777777" w:rsidR="00D245B4" w:rsidRPr="002E294F" w:rsidRDefault="00D245B4" w:rsidP="00143205">
      <w:pPr>
        <w:pStyle w:val="ListParagraph"/>
        <w:keepNext/>
        <w:numPr>
          <w:ilvl w:val="0"/>
          <w:numId w:val="17"/>
        </w:numPr>
        <w:spacing w:before="240" w:after="60" w:line="240" w:lineRule="auto"/>
        <w:outlineLvl w:val="0"/>
        <w:rPr>
          <w:rFonts w:ascii="Times New Roman" w:eastAsia="Times New Roman" w:hAnsi="Times New Roman" w:cs="Times New Roman"/>
          <w:b/>
          <w:bCs/>
          <w:color w:val="000000" w:themeColor="text1"/>
          <w:kern w:val="32"/>
          <w:sz w:val="24"/>
          <w:szCs w:val="24"/>
        </w:rPr>
      </w:pPr>
      <w:r w:rsidRPr="002E294F">
        <w:rPr>
          <w:rFonts w:ascii="Times New Roman" w:eastAsia="Times New Roman" w:hAnsi="Times New Roman" w:cs="Times New Roman"/>
          <w:b/>
          <w:bCs/>
          <w:color w:val="000000" w:themeColor="text1"/>
          <w:kern w:val="32"/>
          <w:sz w:val="24"/>
          <w:szCs w:val="24"/>
        </w:rPr>
        <w:t xml:space="preserve">Aruandlus </w:t>
      </w:r>
    </w:p>
    <w:p w14:paraId="107F9040" w14:textId="77777777" w:rsidR="00D245B4" w:rsidRPr="002E294F" w:rsidRDefault="00D245B4" w:rsidP="00B944E2">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Elluviija esitab </w:t>
      </w:r>
      <w:proofErr w:type="spellStart"/>
      <w:r w:rsidRPr="002E294F">
        <w:rPr>
          <w:rFonts w:ascii="Times New Roman" w:hAnsi="Times New Roman" w:cs="Times New Roman"/>
          <w:sz w:val="24"/>
          <w:szCs w:val="24"/>
        </w:rPr>
        <w:t>SiMile</w:t>
      </w:r>
      <w:proofErr w:type="spellEnd"/>
      <w:r w:rsidRPr="002E294F">
        <w:rPr>
          <w:rFonts w:ascii="Times New Roman" w:hAnsi="Times New Roman" w:cs="Times New Roman"/>
          <w:sz w:val="24"/>
          <w:szCs w:val="24"/>
        </w:rPr>
        <w:t xml:space="preserve"> projekti tegevuste, tulemuste ja näitajate saavutamise edenemise vahearuande </w:t>
      </w:r>
      <w:proofErr w:type="spellStart"/>
      <w:r w:rsidRPr="002E294F">
        <w:rPr>
          <w:rFonts w:ascii="Times New Roman" w:hAnsi="Times New Roman" w:cs="Times New Roman"/>
          <w:sz w:val="24"/>
          <w:szCs w:val="24"/>
        </w:rPr>
        <w:t>SiMi</w:t>
      </w:r>
      <w:proofErr w:type="spellEnd"/>
      <w:r w:rsidRPr="002E294F">
        <w:rPr>
          <w:rFonts w:ascii="Times New Roman" w:hAnsi="Times New Roman" w:cs="Times New Roman"/>
          <w:sz w:val="24"/>
          <w:szCs w:val="24"/>
        </w:rPr>
        <w:t xml:space="preserve"> väljatöötatud vormil e-toetuste keskkonna kaudu üldjuhul iga aasta 15. jaanuariks ja 15. juuniks vastavalt 31. detsembri ja 31. mai seisuga projekti elluviimise algusajast arvates. Kui projekti alguse ja esimese vahearuande esitamise tähtpäeva vahe on vähem kui neli kuud, esitatakse vahearuanne järgmiseks tähtpäevaks.</w:t>
      </w:r>
    </w:p>
    <w:p w14:paraId="08CDACF0" w14:textId="77777777" w:rsidR="00D245B4" w:rsidRPr="00D245B4" w:rsidRDefault="00D245B4" w:rsidP="00B944E2">
      <w:pPr>
        <w:spacing w:after="0" w:line="240" w:lineRule="auto"/>
        <w:ind w:left="567"/>
        <w:contextualSpacing/>
        <w:jc w:val="both"/>
        <w:rPr>
          <w:rFonts w:ascii="Times New Roman" w:hAnsi="Times New Roman" w:cs="Times New Roman"/>
          <w:sz w:val="24"/>
          <w:szCs w:val="24"/>
        </w:rPr>
      </w:pPr>
    </w:p>
    <w:p w14:paraId="557023D1" w14:textId="0B4BAED4" w:rsidR="00D245B4" w:rsidRPr="002E294F" w:rsidRDefault="00D245B4" w:rsidP="00B944E2">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Elluviija esitab </w:t>
      </w:r>
      <w:proofErr w:type="spellStart"/>
      <w:r w:rsidRPr="002E294F">
        <w:rPr>
          <w:rFonts w:ascii="Times New Roman" w:hAnsi="Times New Roman" w:cs="Times New Roman"/>
          <w:sz w:val="24"/>
          <w:szCs w:val="24"/>
        </w:rPr>
        <w:t>SiMile</w:t>
      </w:r>
      <w:proofErr w:type="spellEnd"/>
      <w:r w:rsidRPr="002E294F">
        <w:rPr>
          <w:rFonts w:ascii="Times New Roman" w:hAnsi="Times New Roman" w:cs="Times New Roman"/>
          <w:sz w:val="24"/>
          <w:szCs w:val="24"/>
        </w:rPr>
        <w:t xml:space="preserve"> projekti tegevuste, tulemuste ja näitajate saavutamise edenemise lõpparuande e-toetuste keskkonna kaudu </w:t>
      </w:r>
      <w:ins w:id="327" w:author="Aivi Kuivonen" w:date="2025-09-15T14:44:00Z" w16du:dateUtc="2025-09-15T11:44:00Z">
        <w:r w:rsidR="00A71ECD" w:rsidRPr="002E294F">
          <w:rPr>
            <w:rFonts w:ascii="Times New Roman" w:hAnsi="Times New Roman" w:cs="Times New Roman"/>
            <w:sz w:val="24"/>
            <w:szCs w:val="24"/>
          </w:rPr>
          <w:t>30</w:t>
        </w:r>
      </w:ins>
      <w:del w:id="328" w:author="Aivi Kuivonen" w:date="2025-09-15T14:44:00Z" w16du:dateUtc="2025-09-15T11:44:00Z">
        <w:r w:rsidRPr="002E294F" w:rsidDel="00A71ECD">
          <w:rPr>
            <w:rFonts w:ascii="Times New Roman" w:hAnsi="Times New Roman" w:cs="Times New Roman"/>
            <w:sz w:val="24"/>
            <w:szCs w:val="24"/>
          </w:rPr>
          <w:delText>45</w:delText>
        </w:r>
      </w:del>
      <w:r w:rsidRPr="002E294F">
        <w:rPr>
          <w:rFonts w:ascii="Times New Roman" w:hAnsi="Times New Roman" w:cs="Times New Roman"/>
          <w:sz w:val="24"/>
          <w:szCs w:val="24"/>
        </w:rPr>
        <w:t xml:space="preserve"> </w:t>
      </w:r>
      <w:ins w:id="329" w:author="Aivi Kuivonen" w:date="2025-09-29T11:05:00Z" w16du:dateUtc="2025-09-29T08:05:00Z">
        <w:r w:rsidR="008B2253">
          <w:rPr>
            <w:rFonts w:ascii="Times New Roman" w:hAnsi="Times New Roman" w:cs="Times New Roman"/>
            <w:sz w:val="24"/>
            <w:szCs w:val="24"/>
          </w:rPr>
          <w:t>kalendri</w:t>
        </w:r>
      </w:ins>
      <w:r w:rsidRPr="002E294F">
        <w:rPr>
          <w:rFonts w:ascii="Times New Roman" w:hAnsi="Times New Roman" w:cs="Times New Roman"/>
          <w:sz w:val="24"/>
          <w:szCs w:val="24"/>
        </w:rPr>
        <w:t>päeva jooksul alates projekti abikõlblikkuse perioodi lõppkuupäevast. Kui projekti tegevused lõppevad enne abikõlblikkuse perioodi lõppu, tuleb lõpparuanne esitada 45 kalendripäeva jooksul tegevuste lõppemisest arvates.</w:t>
      </w:r>
      <w:ins w:id="330" w:author="Aivi Kuivonen" w:date="2025-09-29T10:04:00Z" w16du:dateUtc="2025-09-29T07:04:00Z">
        <w:r w:rsidR="0025680C" w:rsidRPr="002E294F">
          <w:rPr>
            <w:rFonts w:ascii="Times New Roman" w:hAnsi="Times New Roman" w:cs="Times New Roman"/>
            <w:i/>
            <w:iCs/>
            <w:sz w:val="24"/>
            <w:szCs w:val="24"/>
          </w:rPr>
          <w:t xml:space="preserve"> (muudetud siseministri … kk nr …)</w:t>
        </w:r>
      </w:ins>
    </w:p>
    <w:p w14:paraId="4A1ADE58" w14:textId="77777777" w:rsidR="00D245B4" w:rsidRPr="00D245B4" w:rsidRDefault="00D245B4" w:rsidP="00B944E2">
      <w:pPr>
        <w:spacing w:after="0" w:line="240" w:lineRule="auto"/>
        <w:ind w:left="567"/>
        <w:contextualSpacing/>
        <w:jc w:val="both"/>
        <w:rPr>
          <w:rFonts w:ascii="Times New Roman" w:hAnsi="Times New Roman" w:cs="Times New Roman"/>
          <w:sz w:val="24"/>
          <w:szCs w:val="24"/>
        </w:rPr>
      </w:pPr>
    </w:p>
    <w:p w14:paraId="03D0B282"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Juhul, kui vahearuande ja lõpparuande esitamise tähtaja vahe on vähem kui kuus kuud, esitatakse ainult lõpparuanne.</w:t>
      </w:r>
    </w:p>
    <w:p w14:paraId="785CE536" w14:textId="77777777" w:rsidR="00D245B4" w:rsidRPr="00D245B4" w:rsidRDefault="00D245B4" w:rsidP="00A1567E">
      <w:pPr>
        <w:spacing w:after="0" w:line="240" w:lineRule="auto"/>
        <w:ind w:left="0"/>
        <w:jc w:val="both"/>
        <w:rPr>
          <w:rFonts w:ascii="Times New Roman" w:hAnsi="Times New Roman" w:cs="Times New Roman"/>
          <w:sz w:val="24"/>
          <w:szCs w:val="24"/>
        </w:rPr>
      </w:pPr>
    </w:p>
    <w:p w14:paraId="1ED24D78" w14:textId="1332F3C3" w:rsidR="00D245B4" w:rsidRPr="002E294F" w:rsidRDefault="00D245B4" w:rsidP="00B944E2">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Projekti vahe- ja lõpparuaruandes (edaspidi </w:t>
      </w:r>
      <w:r w:rsidRPr="002E294F">
        <w:rPr>
          <w:rFonts w:ascii="Times New Roman" w:hAnsi="Times New Roman" w:cs="Times New Roman"/>
          <w:i/>
          <w:iCs/>
          <w:sz w:val="24"/>
          <w:szCs w:val="24"/>
        </w:rPr>
        <w:t>projekti aruanne</w:t>
      </w:r>
      <w:r w:rsidRPr="002E294F">
        <w:rPr>
          <w:rFonts w:ascii="Times New Roman" w:hAnsi="Times New Roman" w:cs="Times New Roman"/>
          <w:sz w:val="24"/>
          <w:szCs w:val="24"/>
        </w:rPr>
        <w:t>) kajastatakse info vastavalt e-toetuste keskkonna aruande andmeväljades nõutule.</w:t>
      </w:r>
      <w:ins w:id="331" w:author="Aivi Kuivonen" w:date="2025-09-15T14:45:00Z" w16du:dateUtc="2025-09-15T11:45:00Z">
        <w:r w:rsidR="00A71ECD" w:rsidRPr="002E294F">
          <w:rPr>
            <w:rFonts w:ascii="Times New Roman" w:hAnsi="Times New Roman" w:cs="Times New Roman"/>
            <w:sz w:val="24"/>
            <w:szCs w:val="24"/>
          </w:rPr>
          <w:t xml:space="preserve"> </w:t>
        </w:r>
        <w:bookmarkStart w:id="332" w:name="_Hlk210036388"/>
        <w:r w:rsidR="00A71ECD" w:rsidRPr="002E294F">
          <w:rPr>
            <w:rFonts w:ascii="Times New Roman" w:hAnsi="Times New Roman" w:cs="Times New Roman"/>
            <w:sz w:val="24"/>
            <w:szCs w:val="24"/>
          </w:rPr>
          <w:t>Lõpparuandes kirjeldab projekti elluviija „Eesti 2035“ aluspõhimõtete ja sihtidega seotud horisontaalsete põhimõtete edendamiseks ellu viidud tegevusi ja tegevuste tulemusi.</w:t>
        </w:r>
      </w:ins>
      <w:ins w:id="333" w:author="Aivi Kuivonen" w:date="2025-09-15T14:46:00Z" w16du:dateUtc="2025-09-15T11:46:00Z">
        <w:r w:rsidR="00A71ECD" w:rsidRPr="002E294F">
          <w:rPr>
            <w:rFonts w:ascii="Times New Roman" w:hAnsi="Times New Roman" w:cs="Times New Roman"/>
            <w:i/>
            <w:iCs/>
            <w:sz w:val="24"/>
            <w:szCs w:val="24"/>
          </w:rPr>
          <w:t xml:space="preserve"> </w:t>
        </w:r>
        <w:bookmarkEnd w:id="332"/>
        <w:r w:rsidR="00A71ECD" w:rsidRPr="002E294F">
          <w:rPr>
            <w:rFonts w:ascii="Times New Roman" w:hAnsi="Times New Roman" w:cs="Times New Roman"/>
            <w:i/>
            <w:iCs/>
            <w:sz w:val="24"/>
            <w:szCs w:val="24"/>
          </w:rPr>
          <w:t>(muudetud siseministri … kk nr …)</w:t>
        </w:r>
      </w:ins>
    </w:p>
    <w:p w14:paraId="04F2AA06" w14:textId="77777777" w:rsidR="00D245B4" w:rsidRPr="00D245B4" w:rsidRDefault="00D245B4" w:rsidP="00B944E2">
      <w:pPr>
        <w:spacing w:after="0" w:line="240" w:lineRule="auto"/>
        <w:ind w:left="720"/>
        <w:contextualSpacing/>
        <w:rPr>
          <w:rFonts w:ascii="Times New Roman" w:hAnsi="Times New Roman" w:cs="Times New Roman"/>
          <w:sz w:val="24"/>
          <w:szCs w:val="24"/>
        </w:rPr>
      </w:pPr>
    </w:p>
    <w:p w14:paraId="6C7148D9" w14:textId="77777777" w:rsidR="00D245B4" w:rsidRPr="002E294F" w:rsidRDefault="00D245B4" w:rsidP="00B944E2">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Kui keskkonna töös esineb tehniline viga, mis takistab projekti aruande tähtaegset esitamist, loetakse aruande esitamise tähtajaks järgmine tööpäev peale vea kõrvaldamist.</w:t>
      </w:r>
    </w:p>
    <w:p w14:paraId="51048E2A" w14:textId="77777777" w:rsidR="00D245B4" w:rsidRPr="00D245B4" w:rsidRDefault="00D245B4" w:rsidP="00B944E2">
      <w:pPr>
        <w:spacing w:after="0" w:line="240" w:lineRule="auto"/>
        <w:ind w:left="720"/>
        <w:contextualSpacing/>
        <w:rPr>
          <w:rFonts w:ascii="Times New Roman" w:hAnsi="Times New Roman" w:cs="Times New Roman"/>
          <w:sz w:val="24"/>
          <w:szCs w:val="24"/>
        </w:rPr>
      </w:pPr>
    </w:p>
    <w:p w14:paraId="36CEB94D" w14:textId="77777777" w:rsidR="00D245B4" w:rsidRPr="002E294F" w:rsidRDefault="00D245B4" w:rsidP="00B944E2">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SiM kontrollib üldjuhul 15 tööpäeva jooksul aruande laekumisest, kas aruanne annab ülevaate tehtud tegevustest ning on nõuetekohaselt täidetud.</w:t>
      </w:r>
    </w:p>
    <w:p w14:paraId="33A782DC" w14:textId="77777777" w:rsidR="00D245B4" w:rsidRPr="00D245B4" w:rsidRDefault="00D245B4" w:rsidP="00B944E2">
      <w:pPr>
        <w:spacing w:after="0" w:line="240" w:lineRule="auto"/>
        <w:ind w:left="720"/>
        <w:contextualSpacing/>
        <w:rPr>
          <w:rFonts w:ascii="Times New Roman" w:hAnsi="Times New Roman" w:cs="Times New Roman"/>
          <w:sz w:val="24"/>
          <w:szCs w:val="24"/>
        </w:rPr>
      </w:pPr>
    </w:p>
    <w:p w14:paraId="3C53FB21" w14:textId="77777777" w:rsidR="00D245B4" w:rsidRPr="002E294F" w:rsidRDefault="00D245B4" w:rsidP="00B944E2">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Kui aruandes puudusi ei esine, kinnitab SiM aruande.</w:t>
      </w:r>
    </w:p>
    <w:p w14:paraId="7CD5E638" w14:textId="77777777" w:rsidR="00D245B4" w:rsidRPr="00D245B4" w:rsidRDefault="00D245B4" w:rsidP="00B944E2">
      <w:pPr>
        <w:spacing w:after="0" w:line="240" w:lineRule="auto"/>
        <w:ind w:left="0"/>
        <w:contextualSpacing/>
        <w:rPr>
          <w:rFonts w:ascii="Times New Roman" w:hAnsi="Times New Roman" w:cs="Times New Roman"/>
          <w:sz w:val="24"/>
          <w:szCs w:val="24"/>
        </w:rPr>
      </w:pPr>
    </w:p>
    <w:p w14:paraId="34EDEC41" w14:textId="0085D0AC" w:rsidR="00D245B4" w:rsidRPr="002E294F" w:rsidRDefault="00D245B4" w:rsidP="00B944E2">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Aruandes puuduste esinemise korral annab SiM elluviijale </w:t>
      </w:r>
      <w:ins w:id="334" w:author="Aivi Kuivonen" w:date="2025-09-15T14:46:00Z" w16du:dateUtc="2025-09-15T11:46:00Z">
        <w:r w:rsidR="00A71ECD" w:rsidRPr="002E294F">
          <w:rPr>
            <w:rFonts w:ascii="Times New Roman" w:hAnsi="Times New Roman" w:cs="Times New Roman"/>
            <w:sz w:val="24"/>
            <w:szCs w:val="24"/>
          </w:rPr>
          <w:t xml:space="preserve">maksimaalselt </w:t>
        </w:r>
      </w:ins>
      <w:del w:id="335" w:author="Aivi Kuivonen" w:date="2025-09-15T14:46:00Z" w16du:dateUtc="2025-09-15T11:46:00Z">
        <w:r w:rsidRPr="002E294F" w:rsidDel="00A71ECD">
          <w:rPr>
            <w:rFonts w:ascii="Times New Roman" w:hAnsi="Times New Roman" w:cs="Times New Roman"/>
            <w:sz w:val="24"/>
            <w:szCs w:val="24"/>
          </w:rPr>
          <w:delText xml:space="preserve">vähemalt </w:delText>
        </w:r>
      </w:del>
      <w:r w:rsidRPr="002E294F">
        <w:rPr>
          <w:rFonts w:ascii="Times New Roman" w:hAnsi="Times New Roman" w:cs="Times New Roman"/>
          <w:sz w:val="24"/>
          <w:szCs w:val="24"/>
        </w:rPr>
        <w:t>kümme tööpäeva puuduste kõrvaldamiseks ning SiM kinnitab aruande kümne tööpäeva jooksul peale puuduste kõrvaldamist.</w:t>
      </w:r>
      <w:ins w:id="336" w:author="Aivi Kuivonen" w:date="2025-09-15T14:46:00Z" w16du:dateUtc="2025-09-15T11:46:00Z">
        <w:r w:rsidR="00A71ECD" w:rsidRPr="002E294F">
          <w:rPr>
            <w:rFonts w:ascii="Times New Roman" w:hAnsi="Times New Roman" w:cs="Times New Roman"/>
            <w:i/>
            <w:iCs/>
            <w:sz w:val="24"/>
            <w:szCs w:val="24"/>
          </w:rPr>
          <w:t xml:space="preserve"> (muudetud siseministri … kk nr …)</w:t>
        </w:r>
      </w:ins>
    </w:p>
    <w:p w14:paraId="268D4179" w14:textId="77777777" w:rsidR="00D245B4" w:rsidRPr="00D245B4" w:rsidRDefault="00D245B4" w:rsidP="00B944E2">
      <w:pPr>
        <w:spacing w:after="0" w:line="240" w:lineRule="auto"/>
        <w:ind w:left="720"/>
        <w:contextualSpacing/>
        <w:rPr>
          <w:rFonts w:ascii="Times New Roman" w:hAnsi="Times New Roman" w:cs="Times New Roman"/>
          <w:sz w:val="24"/>
          <w:szCs w:val="24"/>
        </w:rPr>
      </w:pPr>
    </w:p>
    <w:p w14:paraId="141579DB"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proofErr w:type="spellStart"/>
      <w:r w:rsidRPr="002E294F">
        <w:rPr>
          <w:rFonts w:ascii="Times New Roman" w:hAnsi="Times New Roman" w:cs="Times New Roman"/>
          <w:sz w:val="24"/>
          <w:szCs w:val="24"/>
        </w:rPr>
        <w:lastRenderedPageBreak/>
        <w:t>SiMil</w:t>
      </w:r>
      <w:proofErr w:type="spellEnd"/>
      <w:r w:rsidRPr="002E294F">
        <w:rPr>
          <w:rFonts w:ascii="Times New Roman" w:hAnsi="Times New Roman" w:cs="Times New Roman"/>
          <w:sz w:val="24"/>
          <w:szCs w:val="24"/>
        </w:rPr>
        <w:t xml:space="preserve"> on õigus küsida tegevuse elluviijalt lisainfot projekti tegevuse käigu ja tulemuste kohta.</w:t>
      </w:r>
    </w:p>
    <w:p w14:paraId="16F07132" w14:textId="77777777" w:rsidR="00D245B4" w:rsidRPr="00D245B4" w:rsidRDefault="00D245B4" w:rsidP="00D245B4">
      <w:pPr>
        <w:spacing w:line="240" w:lineRule="auto"/>
        <w:ind w:left="567"/>
        <w:contextualSpacing/>
        <w:jc w:val="both"/>
        <w:rPr>
          <w:rFonts w:ascii="Times New Roman" w:hAnsi="Times New Roman" w:cs="Times New Roman"/>
          <w:sz w:val="24"/>
          <w:szCs w:val="24"/>
        </w:rPr>
      </w:pPr>
    </w:p>
    <w:p w14:paraId="21334C34" w14:textId="77777777" w:rsidR="00D245B4" w:rsidRPr="002E294F" w:rsidRDefault="00D245B4" w:rsidP="00143205">
      <w:pPr>
        <w:pStyle w:val="ListParagraph"/>
        <w:numPr>
          <w:ilvl w:val="0"/>
          <w:numId w:val="17"/>
        </w:numPr>
        <w:spacing w:after="0" w:line="240" w:lineRule="auto"/>
        <w:jc w:val="both"/>
        <w:rPr>
          <w:rFonts w:ascii="Times New Roman" w:eastAsia="Times New Roman" w:hAnsi="Times New Roman" w:cs="Times New Roman"/>
          <w:b/>
          <w:bCs/>
          <w:iCs/>
          <w:color w:val="000000" w:themeColor="text1"/>
          <w:sz w:val="24"/>
          <w:szCs w:val="24"/>
        </w:rPr>
      </w:pPr>
      <w:bookmarkStart w:id="337" w:name="_Toc390093275"/>
      <w:r w:rsidRPr="002E294F">
        <w:rPr>
          <w:rFonts w:ascii="Times New Roman" w:eastAsia="Times New Roman" w:hAnsi="Times New Roman" w:cs="Times New Roman"/>
          <w:b/>
          <w:bCs/>
          <w:iCs/>
          <w:color w:val="000000" w:themeColor="text1"/>
          <w:sz w:val="24"/>
          <w:szCs w:val="24"/>
        </w:rPr>
        <w:t>TAT muutmine</w:t>
      </w:r>
    </w:p>
    <w:p w14:paraId="47FF33D8"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proofErr w:type="spellStart"/>
      <w:r w:rsidRPr="002E294F">
        <w:rPr>
          <w:rFonts w:ascii="Times New Roman" w:hAnsi="Times New Roman" w:cs="Times New Roman"/>
          <w:sz w:val="24"/>
          <w:szCs w:val="24"/>
        </w:rPr>
        <w:t>SiMil</w:t>
      </w:r>
      <w:proofErr w:type="spellEnd"/>
      <w:r w:rsidRPr="002E294F">
        <w:rPr>
          <w:rFonts w:ascii="Times New Roman" w:hAnsi="Times New Roman" w:cs="Times New Roman"/>
          <w:sz w:val="24"/>
          <w:szCs w:val="24"/>
        </w:rPr>
        <w:t xml:space="preserve"> on õigus muuta toetuse andmise tingimuste käskkirja enda või elluviija algatusel. </w:t>
      </w:r>
    </w:p>
    <w:p w14:paraId="2474ADDA" w14:textId="77777777" w:rsidR="00D245B4" w:rsidRPr="00D245B4" w:rsidRDefault="00D245B4" w:rsidP="00D245B4">
      <w:pPr>
        <w:spacing w:after="0" w:line="240" w:lineRule="auto"/>
        <w:ind w:left="567"/>
        <w:contextualSpacing/>
        <w:jc w:val="both"/>
        <w:rPr>
          <w:rFonts w:ascii="Times New Roman" w:hAnsi="Times New Roman" w:cs="Times New Roman"/>
          <w:sz w:val="24"/>
          <w:szCs w:val="24"/>
        </w:rPr>
      </w:pPr>
    </w:p>
    <w:p w14:paraId="2B3E4981"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Kui ilmneb vajadus projekti tegevusi, tulemusi, eelarvet, näitajaid või abikõlblikkuse perioodi muuta, esitab elluviija </w:t>
      </w:r>
      <w:proofErr w:type="spellStart"/>
      <w:r w:rsidRPr="002E294F">
        <w:rPr>
          <w:rFonts w:ascii="Times New Roman" w:hAnsi="Times New Roman" w:cs="Times New Roman"/>
          <w:sz w:val="24"/>
          <w:szCs w:val="24"/>
        </w:rPr>
        <w:t>SiMile</w:t>
      </w:r>
      <w:proofErr w:type="spellEnd"/>
      <w:r w:rsidRPr="002E294F">
        <w:rPr>
          <w:rFonts w:ascii="Times New Roman" w:hAnsi="Times New Roman" w:cs="Times New Roman"/>
          <w:sz w:val="24"/>
          <w:szCs w:val="24"/>
        </w:rPr>
        <w:t xml:space="preserve"> põhjendatud taotluse (edaspidi </w:t>
      </w:r>
      <w:proofErr w:type="spellStart"/>
      <w:r w:rsidRPr="002E294F">
        <w:rPr>
          <w:rFonts w:ascii="Times New Roman" w:hAnsi="Times New Roman" w:cs="Times New Roman"/>
          <w:i/>
          <w:iCs/>
          <w:sz w:val="24"/>
          <w:szCs w:val="24"/>
        </w:rPr>
        <w:t>TATi</w:t>
      </w:r>
      <w:proofErr w:type="spellEnd"/>
      <w:r w:rsidRPr="002E294F">
        <w:rPr>
          <w:rFonts w:ascii="Times New Roman" w:hAnsi="Times New Roman" w:cs="Times New Roman"/>
          <w:i/>
          <w:iCs/>
          <w:sz w:val="24"/>
          <w:szCs w:val="24"/>
        </w:rPr>
        <w:t xml:space="preserve"> muutmise taotlus</w:t>
      </w:r>
      <w:r w:rsidRPr="002E294F">
        <w:rPr>
          <w:rFonts w:ascii="Times New Roman" w:hAnsi="Times New Roman" w:cs="Times New Roman"/>
          <w:sz w:val="24"/>
          <w:szCs w:val="24"/>
        </w:rPr>
        <w:t>).</w:t>
      </w:r>
    </w:p>
    <w:p w14:paraId="0F96B461" w14:textId="77777777" w:rsidR="00D245B4" w:rsidRPr="00D245B4" w:rsidRDefault="00D245B4" w:rsidP="00B944E2">
      <w:pPr>
        <w:spacing w:after="0"/>
        <w:ind w:left="720"/>
        <w:contextualSpacing/>
        <w:rPr>
          <w:rFonts w:ascii="Times New Roman" w:hAnsi="Times New Roman" w:cs="Times New Roman"/>
          <w:sz w:val="24"/>
          <w:szCs w:val="24"/>
        </w:rPr>
      </w:pPr>
    </w:p>
    <w:p w14:paraId="2392B0E7"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SiM vaatab </w:t>
      </w:r>
      <w:proofErr w:type="spellStart"/>
      <w:r w:rsidRPr="002E294F">
        <w:rPr>
          <w:rFonts w:ascii="Times New Roman" w:hAnsi="Times New Roman" w:cs="Times New Roman"/>
          <w:sz w:val="24"/>
          <w:szCs w:val="24"/>
        </w:rPr>
        <w:t>TATi</w:t>
      </w:r>
      <w:proofErr w:type="spellEnd"/>
      <w:r w:rsidRPr="002E294F">
        <w:rPr>
          <w:rFonts w:ascii="Times New Roman" w:hAnsi="Times New Roman" w:cs="Times New Roman"/>
          <w:sz w:val="24"/>
          <w:szCs w:val="24"/>
        </w:rPr>
        <w:t xml:space="preserve"> muutmise taotluse läbi 25 tööpäeva jooksul alates selle kättesaamisest ja annab hinnangu </w:t>
      </w:r>
      <w:proofErr w:type="spellStart"/>
      <w:r w:rsidRPr="002E294F">
        <w:rPr>
          <w:rFonts w:ascii="Times New Roman" w:hAnsi="Times New Roman" w:cs="Times New Roman"/>
          <w:sz w:val="24"/>
          <w:szCs w:val="24"/>
        </w:rPr>
        <w:t>TATi</w:t>
      </w:r>
      <w:proofErr w:type="spellEnd"/>
      <w:r w:rsidRPr="002E294F">
        <w:rPr>
          <w:rFonts w:ascii="Times New Roman" w:hAnsi="Times New Roman" w:cs="Times New Roman"/>
          <w:sz w:val="24"/>
          <w:szCs w:val="24"/>
        </w:rPr>
        <w:t xml:space="preserve"> muutmise taotluse kohta.</w:t>
      </w:r>
    </w:p>
    <w:p w14:paraId="4D994238" w14:textId="77777777" w:rsidR="00D245B4" w:rsidRPr="00D245B4" w:rsidRDefault="00D245B4" w:rsidP="00B944E2">
      <w:pPr>
        <w:spacing w:after="0"/>
        <w:ind w:left="720"/>
        <w:contextualSpacing/>
        <w:rPr>
          <w:rFonts w:ascii="Times New Roman" w:hAnsi="Times New Roman" w:cs="Times New Roman"/>
          <w:sz w:val="24"/>
          <w:szCs w:val="24"/>
        </w:rPr>
      </w:pPr>
    </w:p>
    <w:p w14:paraId="0B8E2FF2"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Puuduste esinemise korral annab SiM elluviijale tähtaja puuduste kõrvaldamiseks. </w:t>
      </w:r>
      <w:proofErr w:type="spellStart"/>
      <w:r w:rsidRPr="002E294F">
        <w:rPr>
          <w:rFonts w:ascii="Times New Roman" w:hAnsi="Times New Roman" w:cs="Times New Roman"/>
          <w:sz w:val="24"/>
          <w:szCs w:val="24"/>
        </w:rPr>
        <w:t>TATi</w:t>
      </w:r>
      <w:proofErr w:type="spellEnd"/>
      <w:r w:rsidRPr="002E294F">
        <w:rPr>
          <w:rFonts w:ascii="Times New Roman" w:hAnsi="Times New Roman" w:cs="Times New Roman"/>
          <w:sz w:val="24"/>
          <w:szCs w:val="24"/>
        </w:rPr>
        <w:t xml:space="preserve"> muutmise taotluse menetlemise tähtaega võib pikendada puuduste kõrvaldamiseks ettenähtud tähtaja võrra.</w:t>
      </w:r>
    </w:p>
    <w:p w14:paraId="68D202F8" w14:textId="77777777" w:rsidR="00D245B4" w:rsidRPr="00D245B4" w:rsidRDefault="00D245B4" w:rsidP="00B944E2">
      <w:pPr>
        <w:spacing w:after="0"/>
        <w:ind w:left="720"/>
        <w:contextualSpacing/>
        <w:rPr>
          <w:rFonts w:ascii="Times New Roman" w:hAnsi="Times New Roman" w:cs="Times New Roman"/>
          <w:sz w:val="24"/>
          <w:szCs w:val="24"/>
        </w:rPr>
      </w:pPr>
    </w:p>
    <w:p w14:paraId="5BC8DCCD"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Elluviijal on võimalik </w:t>
      </w:r>
      <w:proofErr w:type="spellStart"/>
      <w:r w:rsidRPr="002E294F">
        <w:rPr>
          <w:rFonts w:ascii="Times New Roman" w:hAnsi="Times New Roman" w:cs="Times New Roman"/>
          <w:sz w:val="24"/>
          <w:szCs w:val="24"/>
        </w:rPr>
        <w:t>TATi</w:t>
      </w:r>
      <w:proofErr w:type="spellEnd"/>
      <w:r w:rsidRPr="002E294F">
        <w:rPr>
          <w:rFonts w:ascii="Times New Roman" w:hAnsi="Times New Roman" w:cs="Times New Roman"/>
          <w:sz w:val="24"/>
          <w:szCs w:val="24"/>
        </w:rPr>
        <w:t xml:space="preserve"> muutmist taotleda üks kord kuue kuu jooksul. </w:t>
      </w:r>
      <w:proofErr w:type="spellStart"/>
      <w:r w:rsidRPr="002E294F">
        <w:rPr>
          <w:rFonts w:ascii="Times New Roman" w:hAnsi="Times New Roman" w:cs="Times New Roman"/>
          <w:sz w:val="24"/>
          <w:szCs w:val="24"/>
        </w:rPr>
        <w:t>SiMi</w:t>
      </w:r>
      <w:proofErr w:type="spellEnd"/>
      <w:r w:rsidRPr="002E294F">
        <w:rPr>
          <w:rFonts w:ascii="Times New Roman" w:hAnsi="Times New Roman" w:cs="Times New Roman"/>
          <w:sz w:val="24"/>
          <w:szCs w:val="24"/>
        </w:rPr>
        <w:t xml:space="preserve"> eelneval nõusolekul on lubatud TAT muutmist taotleda sagedamini. </w:t>
      </w:r>
    </w:p>
    <w:p w14:paraId="43CB9637" w14:textId="77777777" w:rsidR="00D245B4" w:rsidRPr="00D245B4" w:rsidRDefault="00D245B4" w:rsidP="00B944E2">
      <w:pPr>
        <w:spacing w:after="0"/>
        <w:ind w:left="720"/>
        <w:contextualSpacing/>
        <w:rPr>
          <w:rFonts w:ascii="Times New Roman" w:hAnsi="Times New Roman" w:cs="Times New Roman"/>
          <w:sz w:val="24"/>
          <w:szCs w:val="24"/>
        </w:rPr>
      </w:pPr>
    </w:p>
    <w:p w14:paraId="744E8B7A"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 xml:space="preserve">SiM võib </w:t>
      </w:r>
      <w:proofErr w:type="spellStart"/>
      <w:r w:rsidRPr="002E294F">
        <w:rPr>
          <w:rFonts w:ascii="Times New Roman" w:hAnsi="Times New Roman" w:cs="Times New Roman"/>
          <w:sz w:val="24"/>
          <w:szCs w:val="24"/>
        </w:rPr>
        <w:t>TATi</w:t>
      </w:r>
      <w:proofErr w:type="spellEnd"/>
      <w:r w:rsidRPr="002E294F">
        <w:rPr>
          <w:rFonts w:ascii="Times New Roman" w:hAnsi="Times New Roman" w:cs="Times New Roman"/>
          <w:sz w:val="24"/>
          <w:szCs w:val="24"/>
        </w:rPr>
        <w:t xml:space="preserve"> muuta, kui selgub, et muudatuste tegemine on vajalik </w:t>
      </w:r>
      <w:proofErr w:type="spellStart"/>
      <w:r w:rsidRPr="002E294F">
        <w:rPr>
          <w:rFonts w:ascii="Times New Roman" w:hAnsi="Times New Roman" w:cs="Times New Roman"/>
          <w:sz w:val="24"/>
          <w:szCs w:val="24"/>
        </w:rPr>
        <w:t>TATi</w:t>
      </w:r>
      <w:proofErr w:type="spellEnd"/>
      <w:r w:rsidRPr="002E294F">
        <w:rPr>
          <w:rFonts w:ascii="Times New Roman" w:hAnsi="Times New Roman" w:cs="Times New Roman"/>
          <w:sz w:val="24"/>
          <w:szCs w:val="24"/>
        </w:rPr>
        <w:t xml:space="preserve"> edukaks elluviimiseks või elluviijal ei ole toetuse kasutamist ettenähtud tingimustel võimalik jätkata. SiM teavitab sellest elluviijat mõistliku aja jooksul.</w:t>
      </w:r>
    </w:p>
    <w:p w14:paraId="0449BCD0" w14:textId="77777777" w:rsidR="00D245B4" w:rsidRPr="00D245B4" w:rsidRDefault="00D245B4" w:rsidP="00B944E2">
      <w:pPr>
        <w:spacing w:after="0"/>
        <w:ind w:left="720"/>
        <w:contextualSpacing/>
        <w:rPr>
          <w:rFonts w:ascii="Times New Roman" w:hAnsi="Times New Roman" w:cs="Times New Roman"/>
          <w:sz w:val="24"/>
          <w:szCs w:val="24"/>
        </w:rPr>
      </w:pPr>
    </w:p>
    <w:p w14:paraId="1BDD23D9"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TAT muutmise eelnõu kooskõlastatakse vastavalt ühendmääruse §-le 48.</w:t>
      </w:r>
    </w:p>
    <w:p w14:paraId="0DB4FCB9" w14:textId="77777777" w:rsidR="00D245B4" w:rsidRPr="00D245B4" w:rsidRDefault="00D245B4" w:rsidP="00D245B4">
      <w:pPr>
        <w:spacing w:after="0" w:line="240" w:lineRule="auto"/>
        <w:ind w:left="0"/>
        <w:jc w:val="both"/>
        <w:rPr>
          <w:rFonts w:ascii="Times New Roman" w:eastAsia="Times New Roman" w:hAnsi="Times New Roman" w:cs="Times New Roman"/>
          <w:b/>
          <w:bCs/>
          <w:i/>
          <w:color w:val="000000" w:themeColor="text1"/>
          <w:sz w:val="24"/>
          <w:szCs w:val="24"/>
        </w:rPr>
      </w:pPr>
    </w:p>
    <w:p w14:paraId="73500438" w14:textId="77777777" w:rsidR="00D245B4" w:rsidRPr="002E294F" w:rsidRDefault="00D245B4" w:rsidP="00143205">
      <w:pPr>
        <w:pStyle w:val="ListParagraph"/>
        <w:numPr>
          <w:ilvl w:val="0"/>
          <w:numId w:val="17"/>
        </w:numPr>
        <w:spacing w:after="0" w:line="240" w:lineRule="auto"/>
        <w:jc w:val="both"/>
        <w:rPr>
          <w:rFonts w:ascii="Times New Roman" w:hAnsi="Times New Roman" w:cs="Times New Roman"/>
          <w:b/>
          <w:bCs/>
          <w:sz w:val="24"/>
          <w:szCs w:val="24"/>
        </w:rPr>
      </w:pPr>
      <w:r w:rsidRPr="002E294F">
        <w:rPr>
          <w:rFonts w:ascii="Times New Roman" w:hAnsi="Times New Roman" w:cs="Times New Roman"/>
          <w:b/>
          <w:bCs/>
          <w:sz w:val="24"/>
          <w:szCs w:val="24"/>
        </w:rPr>
        <w:t xml:space="preserve">Finantskorrektsiooni </w:t>
      </w:r>
      <w:bookmarkEnd w:id="337"/>
      <w:r w:rsidRPr="002E294F">
        <w:rPr>
          <w:rFonts w:ascii="Times New Roman" w:hAnsi="Times New Roman" w:cs="Times New Roman"/>
          <w:b/>
          <w:bCs/>
          <w:sz w:val="24"/>
          <w:szCs w:val="24"/>
        </w:rPr>
        <w:t xml:space="preserve">tegemise alused ja kord </w:t>
      </w:r>
    </w:p>
    <w:p w14:paraId="5FBECF54"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hAnsi="Times New Roman" w:cs="Times New Roman"/>
          <w:sz w:val="24"/>
          <w:szCs w:val="24"/>
        </w:rPr>
        <w:t>Finantskorrektsioone teeb SiM vastavalt ühendmääruse §-dele 34–37.</w:t>
      </w:r>
    </w:p>
    <w:p w14:paraId="3624B470" w14:textId="77777777" w:rsidR="00D245B4" w:rsidRPr="00D245B4" w:rsidRDefault="00D245B4" w:rsidP="00D245B4">
      <w:pPr>
        <w:spacing w:after="0" w:line="240" w:lineRule="auto"/>
        <w:ind w:left="567"/>
        <w:contextualSpacing/>
        <w:jc w:val="both"/>
        <w:rPr>
          <w:rFonts w:ascii="Times New Roman" w:hAnsi="Times New Roman" w:cs="Times New Roman"/>
          <w:sz w:val="24"/>
          <w:szCs w:val="24"/>
        </w:rPr>
      </w:pPr>
    </w:p>
    <w:p w14:paraId="392B0E3F" w14:textId="77777777" w:rsidR="00D245B4" w:rsidRPr="002E294F" w:rsidRDefault="00D245B4" w:rsidP="00143205">
      <w:pPr>
        <w:pStyle w:val="ListParagraph"/>
        <w:numPr>
          <w:ilvl w:val="1"/>
          <w:numId w:val="17"/>
        </w:numPr>
        <w:spacing w:after="0" w:line="240" w:lineRule="auto"/>
        <w:jc w:val="both"/>
        <w:rPr>
          <w:rFonts w:ascii="Times New Roman" w:hAnsi="Times New Roman" w:cs="Times New Roman"/>
          <w:sz w:val="24"/>
          <w:szCs w:val="24"/>
        </w:rPr>
      </w:pPr>
      <w:r w:rsidRPr="002E294F">
        <w:rPr>
          <w:rFonts w:ascii="Times New Roman" w:eastAsia="Times New Roman" w:hAnsi="Times New Roman" w:cs="Times New Roman"/>
          <w:iCs/>
          <w:color w:val="000000" w:themeColor="text1"/>
          <w:sz w:val="24"/>
          <w:szCs w:val="24"/>
        </w:rPr>
        <w:t xml:space="preserve">Kui abikõlbmatud kulud jäävad elluviija enda tasuda vastavalt ühendmääruse § 37 lõikele 4, väheneb projekti eelarve finantskorrektsiooni võrra. </w:t>
      </w:r>
    </w:p>
    <w:p w14:paraId="43CE4D65" w14:textId="77777777" w:rsidR="00D245B4" w:rsidRPr="00D245B4" w:rsidRDefault="00D245B4" w:rsidP="00D245B4">
      <w:pPr>
        <w:spacing w:after="0" w:line="240" w:lineRule="auto"/>
        <w:ind w:left="480"/>
        <w:contextualSpacing/>
        <w:jc w:val="both"/>
        <w:rPr>
          <w:rFonts w:ascii="Times New Roman" w:hAnsi="Times New Roman" w:cs="Times New Roman"/>
          <w:sz w:val="24"/>
          <w:szCs w:val="24"/>
        </w:rPr>
      </w:pPr>
    </w:p>
    <w:p w14:paraId="5C7BF29B" w14:textId="77777777" w:rsidR="00D245B4" w:rsidRPr="002E294F" w:rsidRDefault="00D245B4" w:rsidP="00143205">
      <w:pPr>
        <w:pStyle w:val="ListParagraph"/>
        <w:numPr>
          <w:ilvl w:val="0"/>
          <w:numId w:val="17"/>
        </w:numPr>
        <w:spacing w:after="0" w:line="240" w:lineRule="auto"/>
        <w:jc w:val="both"/>
        <w:rPr>
          <w:rFonts w:ascii="Times New Roman" w:hAnsi="Times New Roman" w:cs="Times New Roman"/>
          <w:b/>
          <w:bCs/>
          <w:sz w:val="24"/>
          <w:szCs w:val="24"/>
        </w:rPr>
      </w:pPr>
      <w:r w:rsidRPr="002E294F">
        <w:rPr>
          <w:rFonts w:ascii="Times New Roman" w:hAnsi="Times New Roman" w:cs="Times New Roman"/>
          <w:b/>
          <w:bCs/>
          <w:sz w:val="24"/>
          <w:szCs w:val="24"/>
        </w:rPr>
        <w:t>Vaiete lahendamine</w:t>
      </w:r>
    </w:p>
    <w:p w14:paraId="1A171920" w14:textId="77777777" w:rsidR="00D245B4" w:rsidRPr="00D245B4" w:rsidRDefault="00D245B4" w:rsidP="00D245B4">
      <w:pPr>
        <w:spacing w:after="0" w:line="240" w:lineRule="auto"/>
        <w:ind w:left="0"/>
        <w:jc w:val="both"/>
        <w:rPr>
          <w:rFonts w:ascii="Times New Roman" w:hAnsi="Times New Roman" w:cs="Times New Roman"/>
          <w:sz w:val="24"/>
          <w:szCs w:val="24"/>
        </w:rPr>
      </w:pPr>
      <w:r w:rsidRPr="00D245B4">
        <w:rPr>
          <w:rFonts w:ascii="Times New Roman" w:hAnsi="Times New Roman" w:cs="Times New Roman"/>
          <w:sz w:val="24"/>
          <w:szCs w:val="24"/>
        </w:rPr>
        <w:t>SiM otsuse või toimingu vaide või vaidluse menetleja on SiM, määrates vaide lahendajaks teenistuja, kes ei ole vaidlusaluses küsimuses otsuseid või toiminguid teinud või nende tegemist nõustanud. Vaide esitamisele ja menetlemisele kohalduvad ÜSS2021_2027 § 60 nimetatud erisused haldusmenetluse seaduses sätestatud vaide esitamise regulatsioonile. Vaidlused riigiasutuste, sh valitsusasutuste vahel lahendatakse Vabariigi Valitsuse seaduses sätestatud korras.</w:t>
      </w:r>
    </w:p>
    <w:p w14:paraId="032B9AEC" w14:textId="77777777" w:rsidR="00D245B4" w:rsidRPr="00D245B4" w:rsidRDefault="00D245B4" w:rsidP="00D245B4">
      <w:pPr>
        <w:spacing w:after="0" w:line="240" w:lineRule="auto"/>
        <w:ind w:left="360"/>
        <w:contextualSpacing/>
        <w:jc w:val="both"/>
        <w:rPr>
          <w:rFonts w:ascii="Times New Roman" w:hAnsi="Times New Roman" w:cs="Times New Roman"/>
          <w:sz w:val="24"/>
          <w:szCs w:val="24"/>
        </w:rPr>
      </w:pPr>
    </w:p>
    <w:p w14:paraId="3AE30F59" w14:textId="77777777" w:rsidR="00D245B4" w:rsidRPr="002E294F" w:rsidRDefault="00D245B4" w:rsidP="00143205">
      <w:pPr>
        <w:pStyle w:val="ListParagraph"/>
        <w:numPr>
          <w:ilvl w:val="0"/>
          <w:numId w:val="17"/>
        </w:numPr>
        <w:spacing w:after="0" w:line="240" w:lineRule="auto"/>
        <w:jc w:val="both"/>
        <w:rPr>
          <w:rFonts w:ascii="Times New Roman" w:eastAsia="Times New Roman" w:hAnsi="Times New Roman" w:cs="Times New Roman"/>
          <w:b/>
          <w:bCs/>
          <w:iCs/>
          <w:color w:val="000000" w:themeColor="text1"/>
          <w:sz w:val="24"/>
          <w:szCs w:val="24"/>
        </w:rPr>
      </w:pPr>
      <w:r w:rsidRPr="002E294F">
        <w:rPr>
          <w:rFonts w:ascii="Times New Roman" w:eastAsia="Times New Roman" w:hAnsi="Times New Roman" w:cs="Times New Roman"/>
          <w:b/>
          <w:bCs/>
          <w:iCs/>
          <w:color w:val="000000" w:themeColor="text1"/>
          <w:sz w:val="24"/>
          <w:szCs w:val="24"/>
        </w:rPr>
        <w:t>Rakendussätted</w:t>
      </w:r>
    </w:p>
    <w:p w14:paraId="33D0AB57" w14:textId="34A877F1" w:rsidR="00D245B4" w:rsidRPr="00D245B4" w:rsidRDefault="00D245B4" w:rsidP="00D245B4">
      <w:pPr>
        <w:spacing w:after="0" w:line="240" w:lineRule="auto"/>
        <w:ind w:left="0"/>
        <w:jc w:val="both"/>
        <w:rPr>
          <w:rFonts w:ascii="Times New Roman" w:hAnsi="Times New Roman" w:cs="Times New Roman"/>
          <w:sz w:val="24"/>
          <w:szCs w:val="24"/>
        </w:rPr>
      </w:pPr>
      <w:r w:rsidRPr="00D245B4">
        <w:rPr>
          <w:rFonts w:ascii="Times New Roman" w:hAnsi="Times New Roman" w:cs="Times New Roman"/>
          <w:sz w:val="24"/>
          <w:szCs w:val="24"/>
        </w:rPr>
        <w:t xml:space="preserve">Käskkiri jõustub </w:t>
      </w:r>
      <w:r w:rsidR="00E34969">
        <w:rPr>
          <w:rFonts w:ascii="Times New Roman" w:hAnsi="Times New Roman" w:cs="Times New Roman"/>
          <w:sz w:val="24"/>
          <w:szCs w:val="24"/>
        </w:rPr>
        <w:t xml:space="preserve">tagasiulatuvalt </w:t>
      </w:r>
      <w:r w:rsidRPr="00D245B4">
        <w:rPr>
          <w:rFonts w:ascii="Times New Roman" w:hAnsi="Times New Roman" w:cs="Times New Roman"/>
          <w:sz w:val="24"/>
          <w:szCs w:val="24"/>
        </w:rPr>
        <w:t>alates 01.01.2023.</w:t>
      </w:r>
    </w:p>
    <w:p w14:paraId="674A0990" w14:textId="77777777" w:rsidR="00D245B4" w:rsidRDefault="00D245B4" w:rsidP="00D245B4">
      <w:pPr>
        <w:spacing w:after="0" w:line="240" w:lineRule="auto"/>
        <w:ind w:left="0"/>
        <w:jc w:val="both"/>
        <w:rPr>
          <w:rFonts w:ascii="Times New Roman" w:eastAsia="Times New Roman" w:hAnsi="Times New Roman" w:cs="Times New Roman"/>
          <w:color w:val="000000" w:themeColor="text1"/>
          <w:sz w:val="24"/>
          <w:szCs w:val="24"/>
        </w:rPr>
      </w:pPr>
    </w:p>
    <w:p w14:paraId="4596F61E" w14:textId="77777777" w:rsidR="00F5775F" w:rsidRPr="00D245B4" w:rsidRDefault="00F5775F" w:rsidP="00D245B4">
      <w:pPr>
        <w:spacing w:after="0" w:line="240" w:lineRule="auto"/>
        <w:ind w:left="0"/>
        <w:jc w:val="both"/>
        <w:rPr>
          <w:rFonts w:ascii="Times New Roman" w:eastAsia="Times New Roman" w:hAnsi="Times New Roman" w:cs="Times New Roman"/>
          <w:color w:val="000000" w:themeColor="text1"/>
          <w:sz w:val="24"/>
          <w:szCs w:val="24"/>
        </w:rPr>
      </w:pPr>
    </w:p>
    <w:p w14:paraId="5D9D1972" w14:textId="7C149AE4" w:rsidR="00765B50" w:rsidRPr="00F5775F" w:rsidRDefault="00F5775F" w:rsidP="002311CE">
      <w:pPr>
        <w:spacing w:after="0" w:line="240" w:lineRule="auto"/>
        <w:ind w:left="0"/>
        <w:rPr>
          <w:rFonts w:ascii="Times New Roman" w:hAnsi="Times New Roman" w:cs="Times New Roman"/>
          <w:i/>
          <w:iCs/>
          <w:sz w:val="24"/>
          <w:szCs w:val="24"/>
        </w:rPr>
      </w:pPr>
      <w:r w:rsidRPr="00F5775F">
        <w:rPr>
          <w:rFonts w:ascii="Times New Roman" w:hAnsi="Times New Roman" w:cs="Times New Roman"/>
          <w:i/>
          <w:iCs/>
          <w:sz w:val="24"/>
          <w:szCs w:val="24"/>
        </w:rPr>
        <w:t>(allkirjastatud digitaalselt)</w:t>
      </w:r>
    </w:p>
    <w:p w14:paraId="5024A642" w14:textId="77777777" w:rsidR="00F5775F" w:rsidRDefault="00F5775F" w:rsidP="002311CE">
      <w:pPr>
        <w:spacing w:after="0" w:line="240" w:lineRule="auto"/>
        <w:ind w:left="0"/>
        <w:rPr>
          <w:rFonts w:ascii="Times New Roman" w:hAnsi="Times New Roman" w:cs="Times New Roman"/>
          <w:sz w:val="24"/>
          <w:szCs w:val="24"/>
        </w:rPr>
      </w:pPr>
    </w:p>
    <w:p w14:paraId="5D9D1973" w14:textId="11D01381" w:rsidR="00D8149E" w:rsidRDefault="00F5775F"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Lauri Läänemets</w:t>
      </w:r>
    </w:p>
    <w:p w14:paraId="4C4635D9" w14:textId="2C89951A" w:rsidR="00F5775F" w:rsidRDefault="00F5775F"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siseminister</w:t>
      </w:r>
    </w:p>
    <w:p w14:paraId="70AEC047" w14:textId="77777777" w:rsidR="00F5775F" w:rsidRDefault="00F5775F" w:rsidP="002311CE">
      <w:pPr>
        <w:spacing w:after="0" w:line="240" w:lineRule="auto"/>
        <w:ind w:left="0"/>
        <w:rPr>
          <w:rFonts w:ascii="Times New Roman" w:hAnsi="Times New Roman" w:cs="Times New Roman"/>
          <w:sz w:val="24"/>
          <w:szCs w:val="24"/>
        </w:rPr>
      </w:pPr>
    </w:p>
    <w:p w14:paraId="7F43C1EA" w14:textId="77777777" w:rsidR="00673F70" w:rsidRDefault="00673F70" w:rsidP="002311CE">
      <w:pPr>
        <w:spacing w:after="0" w:line="240" w:lineRule="auto"/>
        <w:ind w:left="0"/>
        <w:rPr>
          <w:rFonts w:ascii="Times New Roman" w:hAnsi="Times New Roman" w:cs="Times New Roman"/>
          <w:sz w:val="24"/>
          <w:szCs w:val="24"/>
        </w:rPr>
      </w:pPr>
    </w:p>
    <w:p w14:paraId="03F0D579" w14:textId="77777777" w:rsidR="00673F70" w:rsidRDefault="00673F70" w:rsidP="00673F70">
      <w:pPr>
        <w:spacing w:after="0" w:line="240" w:lineRule="auto"/>
        <w:ind w:left="709" w:hanging="709"/>
        <w:rPr>
          <w:rFonts w:ascii="Times New Roman" w:hAnsi="Times New Roman" w:cs="Times New Roman"/>
          <w:sz w:val="24"/>
          <w:szCs w:val="24"/>
        </w:rPr>
      </w:pPr>
      <w:r>
        <w:rPr>
          <w:rFonts w:ascii="Times New Roman" w:hAnsi="Times New Roman" w:cs="Times New Roman"/>
          <w:sz w:val="24"/>
          <w:szCs w:val="24"/>
        </w:rPr>
        <w:lastRenderedPageBreak/>
        <w:t>Lisa 1.</w:t>
      </w:r>
      <w:r>
        <w:rPr>
          <w:rFonts w:ascii="Times New Roman" w:hAnsi="Times New Roman" w:cs="Times New Roman"/>
          <w:sz w:val="24"/>
          <w:szCs w:val="24"/>
        </w:rPr>
        <w:tab/>
        <w:t>Seletuskiri</w:t>
      </w:r>
    </w:p>
    <w:p w14:paraId="493A37B5" w14:textId="77777777" w:rsidR="00673F70" w:rsidRDefault="00673F70" w:rsidP="00673F70">
      <w:pPr>
        <w:spacing w:after="0" w:line="240" w:lineRule="auto"/>
        <w:ind w:left="709" w:hanging="709"/>
        <w:rPr>
          <w:rFonts w:ascii="Times New Roman" w:hAnsi="Times New Roman" w:cs="Times New Roman"/>
          <w:sz w:val="24"/>
          <w:szCs w:val="24"/>
        </w:rPr>
      </w:pPr>
      <w:r>
        <w:rPr>
          <w:rFonts w:ascii="Times New Roman" w:hAnsi="Times New Roman" w:cs="Times New Roman"/>
          <w:sz w:val="24"/>
          <w:szCs w:val="24"/>
        </w:rPr>
        <w:t>Lisa 2.</w:t>
      </w:r>
      <w:r>
        <w:rPr>
          <w:rFonts w:ascii="Times New Roman" w:hAnsi="Times New Roman" w:cs="Times New Roman"/>
          <w:sz w:val="24"/>
          <w:szCs w:val="24"/>
        </w:rPr>
        <w:tab/>
        <w:t>Põhiõiguste hartaga ja puuetega inimeste õiguste konventsiooniga arvestamise kontroll-leht</w:t>
      </w:r>
    </w:p>
    <w:p w14:paraId="5D9D1976" w14:textId="2D52ECFD" w:rsidR="009D675B" w:rsidRPr="00FF21ED" w:rsidRDefault="009D675B" w:rsidP="00FF21ED">
      <w:pPr>
        <w:spacing w:after="0" w:line="240" w:lineRule="auto"/>
        <w:ind w:left="0"/>
        <w:rPr>
          <w:rFonts w:ascii="Times New Roman" w:hAnsi="Times New Roman" w:cs="Times New Roman"/>
          <w:sz w:val="24"/>
          <w:szCs w:val="24"/>
        </w:rPr>
      </w:pPr>
    </w:p>
    <w:sectPr w:rsidR="009D675B" w:rsidRPr="00FF21ED" w:rsidSect="009D675B">
      <w:headerReference w:type="default" r:id="rId10"/>
      <w:footerReference w:type="default" r:id="rId11"/>
      <w:footerReference w:type="first" r:id="rId12"/>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D197B" w14:textId="77777777" w:rsidR="000F402F" w:rsidRDefault="000F402F" w:rsidP="006C5B5F">
      <w:pPr>
        <w:spacing w:after="0" w:line="240" w:lineRule="auto"/>
      </w:pPr>
      <w:r>
        <w:separator/>
      </w:r>
    </w:p>
  </w:endnote>
  <w:endnote w:type="continuationSeparator" w:id="0">
    <w:p w14:paraId="5D9D197C" w14:textId="77777777" w:rsidR="000F402F" w:rsidRDefault="000F402F"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3462800"/>
      <w:docPartObj>
        <w:docPartGallery w:val="Page Numbers (Bottom of Page)"/>
        <w:docPartUnique/>
      </w:docPartObj>
    </w:sdtPr>
    <w:sdtEndPr/>
    <w:sdtContent>
      <w:p w14:paraId="3D3E44C0" w14:textId="1A579B97" w:rsidR="00D245B4" w:rsidRDefault="00D245B4">
        <w:pPr>
          <w:pStyle w:val="Footer"/>
          <w:jc w:val="right"/>
        </w:pPr>
        <w:r>
          <w:fldChar w:fldCharType="begin"/>
        </w:r>
        <w:r>
          <w:instrText>PAGE   \* MERGEFORMAT</w:instrText>
        </w:r>
        <w:r>
          <w:fldChar w:fldCharType="separate"/>
        </w:r>
        <w:r w:rsidR="00DF11B4">
          <w:rPr>
            <w:noProof/>
          </w:rPr>
          <w:t>4</w:t>
        </w:r>
        <w:r>
          <w:fldChar w:fldCharType="end"/>
        </w:r>
      </w:p>
    </w:sdtContent>
  </w:sdt>
  <w:p w14:paraId="18E04A73" w14:textId="77777777" w:rsidR="00D245B4" w:rsidRDefault="00D245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D197E" w14:textId="2843F51F" w:rsidR="006C5B5F" w:rsidRPr="009D675B" w:rsidRDefault="009D675B"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DF11B4">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DF11B4">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D197F" w14:textId="77777777" w:rsidR="009D675B" w:rsidRPr="009D675B" w:rsidRDefault="009D675B"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D1979" w14:textId="77777777" w:rsidR="000F402F" w:rsidRDefault="000F402F" w:rsidP="006C5B5F">
      <w:pPr>
        <w:spacing w:after="0" w:line="240" w:lineRule="auto"/>
      </w:pPr>
      <w:r>
        <w:separator/>
      </w:r>
    </w:p>
  </w:footnote>
  <w:footnote w:type="continuationSeparator" w:id="0">
    <w:p w14:paraId="5D9D197A" w14:textId="77777777" w:rsidR="000F402F" w:rsidRDefault="000F402F" w:rsidP="006C5B5F">
      <w:pPr>
        <w:spacing w:after="0" w:line="240" w:lineRule="auto"/>
      </w:pPr>
      <w:r>
        <w:continuationSeparator/>
      </w:r>
    </w:p>
  </w:footnote>
  <w:footnote w:id="1">
    <w:p w14:paraId="0BEDEE00" w14:textId="77777777" w:rsidR="00D245B4" w:rsidRPr="00A1567E" w:rsidRDefault="00D245B4" w:rsidP="00D245B4">
      <w:pPr>
        <w:pStyle w:val="FootnoteText"/>
        <w:rPr>
          <w:sz w:val="18"/>
          <w:szCs w:val="18"/>
          <w:lang w:val="et-EE"/>
        </w:rPr>
      </w:pPr>
      <w:r>
        <w:rPr>
          <w:rStyle w:val="FootnoteReference"/>
        </w:rPr>
        <w:footnoteRef/>
      </w:r>
      <w:r>
        <w:t xml:space="preserve"> </w:t>
      </w:r>
      <w:proofErr w:type="spellStart"/>
      <w:r w:rsidRPr="00A1567E">
        <w:rPr>
          <w:sz w:val="18"/>
          <w:szCs w:val="18"/>
        </w:rPr>
        <w:t>Euroopa</w:t>
      </w:r>
      <w:proofErr w:type="spellEnd"/>
      <w:r w:rsidRPr="00A1567E">
        <w:rPr>
          <w:sz w:val="18"/>
          <w:szCs w:val="18"/>
        </w:rPr>
        <w:t xml:space="preserve"> </w:t>
      </w:r>
      <w:proofErr w:type="spellStart"/>
      <w:r w:rsidRPr="00A1567E">
        <w:rPr>
          <w:sz w:val="18"/>
          <w:szCs w:val="18"/>
        </w:rPr>
        <w:t>Parlamendi</w:t>
      </w:r>
      <w:proofErr w:type="spellEnd"/>
      <w:r w:rsidRPr="00A1567E">
        <w:rPr>
          <w:sz w:val="18"/>
          <w:szCs w:val="18"/>
        </w:rPr>
        <w:t xml:space="preserve"> ja </w:t>
      </w:r>
      <w:proofErr w:type="spellStart"/>
      <w:r w:rsidRPr="00A1567E">
        <w:rPr>
          <w:sz w:val="18"/>
          <w:szCs w:val="18"/>
        </w:rPr>
        <w:t>nõukogu</w:t>
      </w:r>
      <w:proofErr w:type="spellEnd"/>
      <w:r w:rsidRPr="00A1567E">
        <w:rPr>
          <w:sz w:val="18"/>
          <w:szCs w:val="18"/>
        </w:rPr>
        <w:t xml:space="preserve"> 7. </w:t>
      </w:r>
      <w:proofErr w:type="spellStart"/>
      <w:r w:rsidRPr="00A1567E">
        <w:rPr>
          <w:sz w:val="18"/>
          <w:szCs w:val="18"/>
        </w:rPr>
        <w:t>juuli</w:t>
      </w:r>
      <w:proofErr w:type="spellEnd"/>
      <w:r w:rsidRPr="00A1567E">
        <w:rPr>
          <w:sz w:val="18"/>
          <w:szCs w:val="18"/>
        </w:rPr>
        <w:t xml:space="preserve"> 2021. </w:t>
      </w:r>
      <w:proofErr w:type="spellStart"/>
      <w:r w:rsidRPr="00A1567E">
        <w:rPr>
          <w:sz w:val="18"/>
          <w:szCs w:val="18"/>
        </w:rPr>
        <w:t>aasta</w:t>
      </w:r>
      <w:proofErr w:type="spellEnd"/>
      <w:r w:rsidRPr="00A1567E">
        <w:rPr>
          <w:sz w:val="18"/>
          <w:szCs w:val="18"/>
        </w:rPr>
        <w:t xml:space="preserve"> </w:t>
      </w:r>
      <w:proofErr w:type="spellStart"/>
      <w:r w:rsidRPr="00A1567E">
        <w:rPr>
          <w:sz w:val="18"/>
          <w:szCs w:val="18"/>
        </w:rPr>
        <w:t>määrus</w:t>
      </w:r>
      <w:proofErr w:type="spellEnd"/>
      <w:r w:rsidRPr="00A1567E">
        <w:rPr>
          <w:sz w:val="18"/>
          <w:szCs w:val="18"/>
        </w:rPr>
        <w:t xml:space="preserve"> (EL) 2021/1148, </w:t>
      </w:r>
      <w:proofErr w:type="spellStart"/>
      <w:r w:rsidRPr="00A1567E">
        <w:rPr>
          <w:sz w:val="18"/>
          <w:szCs w:val="18"/>
        </w:rPr>
        <w:t>millega</w:t>
      </w:r>
      <w:proofErr w:type="spellEnd"/>
      <w:r w:rsidRPr="00A1567E">
        <w:rPr>
          <w:sz w:val="18"/>
          <w:szCs w:val="18"/>
        </w:rPr>
        <w:t xml:space="preserve"> </w:t>
      </w:r>
      <w:proofErr w:type="spellStart"/>
      <w:r w:rsidRPr="00A1567E">
        <w:rPr>
          <w:sz w:val="18"/>
          <w:szCs w:val="18"/>
        </w:rPr>
        <w:t>luuakse</w:t>
      </w:r>
      <w:proofErr w:type="spellEnd"/>
      <w:r w:rsidRPr="00A1567E">
        <w:rPr>
          <w:sz w:val="18"/>
          <w:szCs w:val="18"/>
        </w:rPr>
        <w:t xml:space="preserve"> </w:t>
      </w:r>
      <w:proofErr w:type="spellStart"/>
      <w:r w:rsidRPr="00A1567E">
        <w:rPr>
          <w:sz w:val="18"/>
          <w:szCs w:val="18"/>
        </w:rPr>
        <w:t>Integreeritud</w:t>
      </w:r>
      <w:proofErr w:type="spellEnd"/>
      <w:r w:rsidRPr="00A1567E">
        <w:rPr>
          <w:sz w:val="18"/>
          <w:szCs w:val="18"/>
        </w:rPr>
        <w:t xml:space="preserve"> Piirihalduse Fondi </w:t>
      </w:r>
      <w:proofErr w:type="spellStart"/>
      <w:r w:rsidRPr="00A1567E">
        <w:rPr>
          <w:sz w:val="18"/>
          <w:szCs w:val="18"/>
        </w:rPr>
        <w:t>osana</w:t>
      </w:r>
      <w:proofErr w:type="spellEnd"/>
      <w:r w:rsidRPr="00A1567E">
        <w:rPr>
          <w:sz w:val="18"/>
          <w:szCs w:val="18"/>
        </w:rPr>
        <w:t xml:space="preserve"> </w:t>
      </w:r>
      <w:proofErr w:type="spellStart"/>
      <w:r w:rsidRPr="00A1567E">
        <w:rPr>
          <w:sz w:val="18"/>
          <w:szCs w:val="18"/>
        </w:rPr>
        <w:t>piirihalduse</w:t>
      </w:r>
      <w:proofErr w:type="spellEnd"/>
      <w:r w:rsidRPr="00A1567E">
        <w:rPr>
          <w:sz w:val="18"/>
          <w:szCs w:val="18"/>
        </w:rPr>
        <w:t xml:space="preserve"> ja </w:t>
      </w:r>
      <w:proofErr w:type="spellStart"/>
      <w:r w:rsidRPr="00A1567E">
        <w:rPr>
          <w:sz w:val="18"/>
          <w:szCs w:val="18"/>
        </w:rPr>
        <w:t>viisapoliitika</w:t>
      </w:r>
      <w:proofErr w:type="spellEnd"/>
      <w:r w:rsidRPr="00A1567E">
        <w:rPr>
          <w:sz w:val="18"/>
          <w:szCs w:val="18"/>
        </w:rPr>
        <w:t xml:space="preserve"> </w:t>
      </w:r>
      <w:proofErr w:type="spellStart"/>
      <w:r w:rsidRPr="00A1567E">
        <w:rPr>
          <w:sz w:val="18"/>
          <w:szCs w:val="18"/>
        </w:rPr>
        <w:t>rahastu</w:t>
      </w:r>
      <w:proofErr w:type="spellEnd"/>
      <w:r w:rsidRPr="00A1567E">
        <w:rPr>
          <w:sz w:val="18"/>
          <w:szCs w:val="18"/>
        </w:rPr>
        <w:t xml:space="preserve">. – </w:t>
      </w:r>
      <w:hyperlink r:id="rId1" w:history="1">
        <w:r w:rsidRPr="00A1567E">
          <w:rPr>
            <w:rStyle w:val="Hyperlink"/>
            <w:color w:val="0070C0"/>
            <w:sz w:val="18"/>
            <w:szCs w:val="18"/>
          </w:rPr>
          <w:t>ELT L 251, 15.7.2021,</w:t>
        </w:r>
        <w:bookmarkStart w:id="37" w:name="_Hlk100137232"/>
        <w:r w:rsidRPr="00A1567E">
          <w:rPr>
            <w:rStyle w:val="Hyperlink"/>
            <w:color w:val="0070C0"/>
            <w:sz w:val="18"/>
            <w:szCs w:val="18"/>
          </w:rPr>
          <w:t xml:space="preserve"> </w:t>
        </w:r>
        <w:proofErr w:type="spellStart"/>
        <w:r w:rsidRPr="00A1567E">
          <w:rPr>
            <w:rStyle w:val="Hyperlink"/>
            <w:color w:val="0070C0"/>
            <w:sz w:val="18"/>
            <w:szCs w:val="18"/>
          </w:rPr>
          <w:t>lk</w:t>
        </w:r>
        <w:proofErr w:type="spellEnd"/>
        <w:r w:rsidRPr="00A1567E">
          <w:rPr>
            <w:rStyle w:val="Hyperlink"/>
            <w:color w:val="0070C0"/>
            <w:sz w:val="18"/>
            <w:szCs w:val="18"/>
          </w:rPr>
          <w:t xml:space="preserve"> 48–93</w:t>
        </w:r>
        <w:bookmarkEnd w:id="37"/>
      </w:hyperlink>
      <w:r w:rsidRPr="00A1567E">
        <w:rPr>
          <w:color w:val="0070C0"/>
          <w:sz w:val="18"/>
          <w:szCs w:val="18"/>
        </w:rPr>
        <w:t>.</w:t>
      </w:r>
    </w:p>
  </w:footnote>
  <w:footnote w:id="2">
    <w:p w14:paraId="41D01B17" w14:textId="77777777" w:rsidR="00D245B4" w:rsidRPr="00A1567E" w:rsidRDefault="00D245B4" w:rsidP="00D245B4">
      <w:pPr>
        <w:pStyle w:val="FootnoteText"/>
        <w:rPr>
          <w:sz w:val="18"/>
          <w:szCs w:val="18"/>
          <w:lang w:val="et-EE"/>
        </w:rPr>
      </w:pPr>
      <w:r w:rsidRPr="00A1567E">
        <w:rPr>
          <w:rStyle w:val="FootnoteReference"/>
          <w:sz w:val="18"/>
          <w:szCs w:val="18"/>
        </w:rPr>
        <w:footnoteRef/>
      </w:r>
      <w:r w:rsidRPr="00A1567E">
        <w:rPr>
          <w:sz w:val="18"/>
          <w:szCs w:val="18"/>
          <w:lang w:val="et-EE"/>
        </w:rPr>
        <w:t xml:space="preserve"> </w:t>
      </w:r>
      <w:bookmarkStart w:id="38" w:name="_Hlk120714446"/>
      <w:r w:rsidRPr="00A1567E">
        <w:fldChar w:fldCharType="begin"/>
      </w:r>
      <w:r w:rsidRPr="00A1567E">
        <w:rPr>
          <w:color w:val="0070C0"/>
          <w:sz w:val="18"/>
          <w:szCs w:val="18"/>
          <w:lang w:val="et-EE"/>
        </w:rPr>
        <w:instrText xml:space="preserve"> HYPERLINK "https://valitsus.ee/strateegia-eesti-2035-arengukavad-ja-planeering/strateegia" </w:instrText>
      </w:r>
      <w:r w:rsidRPr="00A1567E">
        <w:fldChar w:fldCharType="separate"/>
      </w:r>
      <w:r w:rsidRPr="00A1567E">
        <w:rPr>
          <w:rStyle w:val="Hyperlink"/>
          <w:color w:val="0070C0"/>
          <w:sz w:val="18"/>
          <w:szCs w:val="18"/>
          <w:lang w:val="et-EE"/>
        </w:rPr>
        <w:t>„Eesti 2035“</w:t>
      </w:r>
      <w:r w:rsidRPr="00A1567E">
        <w:rPr>
          <w:rStyle w:val="Hyperlink"/>
          <w:color w:val="0070C0"/>
          <w:sz w:val="18"/>
          <w:szCs w:val="18"/>
        </w:rPr>
        <w:fldChar w:fldCharType="end"/>
      </w:r>
      <w:bookmarkEnd w:id="38"/>
      <w:r w:rsidRPr="00A1567E">
        <w:rPr>
          <w:rStyle w:val="Hyperlink"/>
          <w:color w:val="0070C0"/>
          <w:sz w:val="18"/>
          <w:szCs w:val="18"/>
          <w:lang w:val="et-EE"/>
        </w:rPr>
        <w:t xml:space="preserve"> </w:t>
      </w:r>
    </w:p>
  </w:footnote>
  <w:footnote w:id="3">
    <w:p w14:paraId="67AC17D2" w14:textId="77777777" w:rsidR="00D245B4" w:rsidRPr="00341A0F" w:rsidRDefault="00D245B4" w:rsidP="00D245B4">
      <w:pPr>
        <w:pStyle w:val="FootnoteText"/>
        <w:rPr>
          <w:lang w:val="et-EE"/>
        </w:rPr>
      </w:pPr>
      <w:r w:rsidRPr="00A1567E">
        <w:rPr>
          <w:rStyle w:val="FootnoteReference"/>
          <w:sz w:val="18"/>
          <w:szCs w:val="18"/>
        </w:rPr>
        <w:footnoteRef/>
      </w:r>
      <w:r w:rsidRPr="00A1567E">
        <w:rPr>
          <w:sz w:val="18"/>
          <w:szCs w:val="18"/>
          <w:lang w:val="et-EE"/>
        </w:rPr>
        <w:t xml:space="preserve"> </w:t>
      </w:r>
      <w:hyperlink r:id="rId2" w:history="1">
        <w:r w:rsidRPr="00A1567E">
          <w:rPr>
            <w:rStyle w:val="Hyperlink"/>
            <w:color w:val="0070C0"/>
            <w:sz w:val="18"/>
            <w:szCs w:val="18"/>
            <w:lang w:val="et-EE"/>
          </w:rPr>
          <w:t>„Siseturvalisuse arengukava 2020–2030“</w:t>
        </w:r>
      </w:hyperlink>
      <w:r w:rsidRPr="00D27197">
        <w:rPr>
          <w:rStyle w:val="Hyperlink"/>
          <w:color w:val="0070C0"/>
          <w:lang w:val="et-EE"/>
        </w:rPr>
        <w:t xml:space="preserve"> </w:t>
      </w:r>
    </w:p>
  </w:footnote>
  <w:footnote w:id="4">
    <w:p w14:paraId="501AC4A8" w14:textId="77777777" w:rsidR="00D245B4" w:rsidRPr="00CD1573" w:rsidRDefault="00D245B4" w:rsidP="00D245B4">
      <w:pPr>
        <w:pStyle w:val="FootnoteText"/>
        <w:jc w:val="both"/>
        <w:rPr>
          <w:sz w:val="18"/>
          <w:szCs w:val="18"/>
          <w:lang w:val="et-EE"/>
        </w:rPr>
      </w:pPr>
      <w:r w:rsidRPr="00CD1573">
        <w:rPr>
          <w:rStyle w:val="FootnoteReference"/>
          <w:sz w:val="18"/>
          <w:szCs w:val="18"/>
        </w:rPr>
        <w:footnoteRef/>
      </w:r>
      <w:r w:rsidRPr="00D27197">
        <w:rPr>
          <w:sz w:val="18"/>
          <w:szCs w:val="18"/>
          <w:lang w:val="et-EE"/>
        </w:rPr>
        <w:t xml:space="preserve"> </w:t>
      </w:r>
      <w:r w:rsidRPr="00CD1573">
        <w:rPr>
          <w:sz w:val="18"/>
          <w:szCs w:val="18"/>
          <w:lang w:val="et-EE"/>
        </w:rPr>
        <w:t xml:space="preserve">Euroopa Parlamendi ja nõukogu 14. juuni 2021. aasta määrus (EL) 2021/1060, millega kehtestatakse </w:t>
      </w:r>
      <w:proofErr w:type="spellStart"/>
      <w:r w:rsidRPr="00CD1573">
        <w:rPr>
          <w:sz w:val="18"/>
          <w:szCs w:val="18"/>
          <w:lang w:val="et-EE"/>
        </w:rPr>
        <w:t>ühissätted</w:t>
      </w:r>
      <w:proofErr w:type="spellEnd"/>
      <w:r w:rsidRPr="00CD1573">
        <w:rPr>
          <w:sz w:val="18"/>
          <w:szCs w:val="18"/>
          <w:lang w:val="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 </w:t>
      </w:r>
      <w:hyperlink r:id="rId3" w:history="1">
        <w:r w:rsidRPr="00D27197">
          <w:rPr>
            <w:rStyle w:val="Hyperlink"/>
            <w:color w:val="0070C0"/>
            <w:sz w:val="18"/>
            <w:szCs w:val="18"/>
            <w:lang w:val="et-EE"/>
          </w:rPr>
          <w:t>ELT L 231, 30.6.2021, lk 159–706</w:t>
        </w:r>
      </w:hyperlink>
      <w:r w:rsidRPr="00D27197">
        <w:rPr>
          <w:rStyle w:val="Hyperlink"/>
          <w:sz w:val="18"/>
          <w:szCs w:val="18"/>
          <w:lang w:val="et-EE"/>
        </w:rPr>
        <w:t>.</w:t>
      </w:r>
    </w:p>
  </w:footnote>
  <w:footnote w:id="5">
    <w:p w14:paraId="2DF7340E" w14:textId="77777777" w:rsidR="00D245B4" w:rsidRPr="00CD1573" w:rsidRDefault="00D245B4" w:rsidP="00D245B4">
      <w:pPr>
        <w:pStyle w:val="FootnoteText"/>
        <w:rPr>
          <w:sz w:val="18"/>
          <w:szCs w:val="18"/>
          <w:lang w:val="et-EE"/>
        </w:rPr>
      </w:pPr>
      <w:r w:rsidRPr="00CD1573">
        <w:rPr>
          <w:rStyle w:val="FootnoteReference"/>
          <w:sz w:val="18"/>
          <w:szCs w:val="18"/>
        </w:rPr>
        <w:footnoteRef/>
      </w:r>
      <w:r w:rsidRPr="00CD1573">
        <w:rPr>
          <w:sz w:val="18"/>
          <w:szCs w:val="18"/>
        </w:rPr>
        <w:t xml:space="preserve"> </w:t>
      </w:r>
      <w:proofErr w:type="spellStart"/>
      <w:r w:rsidRPr="00CD1573">
        <w:rPr>
          <w:sz w:val="18"/>
          <w:szCs w:val="18"/>
        </w:rPr>
        <w:t>Euroopa</w:t>
      </w:r>
      <w:proofErr w:type="spellEnd"/>
      <w:r w:rsidRPr="00CD1573">
        <w:rPr>
          <w:sz w:val="18"/>
          <w:szCs w:val="18"/>
        </w:rPr>
        <w:t xml:space="preserve"> </w:t>
      </w:r>
      <w:proofErr w:type="spellStart"/>
      <w:r w:rsidRPr="00CD1573">
        <w:rPr>
          <w:sz w:val="18"/>
          <w:szCs w:val="18"/>
        </w:rPr>
        <w:t>Parlamendi</w:t>
      </w:r>
      <w:proofErr w:type="spellEnd"/>
      <w:r w:rsidRPr="00CD1573">
        <w:rPr>
          <w:sz w:val="18"/>
          <w:szCs w:val="18"/>
        </w:rPr>
        <w:t xml:space="preserve"> ja </w:t>
      </w:r>
      <w:proofErr w:type="spellStart"/>
      <w:r w:rsidRPr="00CD1573">
        <w:rPr>
          <w:sz w:val="18"/>
          <w:szCs w:val="18"/>
        </w:rPr>
        <w:t>nõukogu</w:t>
      </w:r>
      <w:proofErr w:type="spellEnd"/>
      <w:r w:rsidRPr="00CD1573">
        <w:rPr>
          <w:sz w:val="18"/>
          <w:szCs w:val="18"/>
        </w:rPr>
        <w:t xml:space="preserve"> </w:t>
      </w:r>
      <w:proofErr w:type="spellStart"/>
      <w:r w:rsidRPr="00CD1573">
        <w:rPr>
          <w:sz w:val="18"/>
          <w:szCs w:val="18"/>
        </w:rPr>
        <w:t>määrus</w:t>
      </w:r>
      <w:proofErr w:type="spellEnd"/>
      <w:r w:rsidRPr="00CD1573">
        <w:rPr>
          <w:sz w:val="18"/>
          <w:szCs w:val="18"/>
        </w:rPr>
        <w:t xml:space="preserve"> (EL) 2020/852, 18. juuni 2020, millega kehtestatakse kestlike investeeringute hõlbustamise raamistik ja muudetakse määrust (EL) 2019/2088 – </w:t>
      </w:r>
      <w:hyperlink r:id="rId4" w:history="1">
        <w:r w:rsidRPr="00B023BA">
          <w:rPr>
            <w:rStyle w:val="Hyperlink"/>
            <w:color w:val="4F81BD" w:themeColor="accent1"/>
            <w:sz w:val="18"/>
            <w:szCs w:val="18"/>
          </w:rPr>
          <w:t>ELT L 198, 22.6.2020, lk 13—43</w:t>
        </w:r>
      </w:hyperlink>
      <w:r w:rsidRPr="00CD1573">
        <w:rPr>
          <w:sz w:val="18"/>
          <w:szCs w:val="18"/>
        </w:rPr>
        <w:t>.</w:t>
      </w:r>
    </w:p>
  </w:footnote>
  <w:footnote w:id="6">
    <w:p w14:paraId="7F94BA73" w14:textId="087FCCBE" w:rsidR="00D245B4" w:rsidRPr="00C7551C" w:rsidDel="0015284B" w:rsidRDefault="00D245B4" w:rsidP="00D245B4">
      <w:pPr>
        <w:pStyle w:val="pf0"/>
        <w:spacing w:before="0" w:beforeAutospacing="0" w:after="0" w:afterAutospacing="0"/>
        <w:jc w:val="both"/>
        <w:rPr>
          <w:del w:id="60" w:author="Aivi Kuivonen" w:date="2025-09-29T10:21:00Z" w16du:dateUtc="2025-09-29T07:21:00Z"/>
          <w:rFonts w:ascii="Arial" w:hAnsi="Arial" w:cs="Arial"/>
          <w:sz w:val="20"/>
          <w:szCs w:val="20"/>
        </w:rPr>
      </w:pPr>
      <w:del w:id="61" w:author="Aivi Kuivonen" w:date="2025-09-29T10:21:00Z" w16du:dateUtc="2025-09-29T07:21:00Z">
        <w:r w:rsidRPr="00C7551C" w:rsidDel="0015284B">
          <w:rPr>
            <w:rStyle w:val="FootnoteReference"/>
            <w:sz w:val="18"/>
            <w:szCs w:val="18"/>
          </w:rPr>
          <w:footnoteRef/>
        </w:r>
        <w:r w:rsidDel="0015284B">
          <w:delText xml:space="preserve"> </w:delText>
        </w:r>
        <w:r w:rsidRPr="00B87B99" w:rsidDel="0015284B">
          <w:rPr>
            <w:sz w:val="18"/>
            <w:szCs w:val="18"/>
          </w:rPr>
          <w:delText>Euroopa Komisjoni</w:delText>
        </w:r>
        <w:r w:rsidDel="0015284B">
          <w:rPr>
            <w:sz w:val="18"/>
            <w:szCs w:val="18"/>
          </w:rPr>
          <w:delText xml:space="preserve"> 27. aprilli 2022</w:delText>
        </w:r>
        <w:r w:rsidRPr="00B87B99" w:rsidDel="0015284B">
          <w:rPr>
            <w:sz w:val="18"/>
            <w:szCs w:val="18"/>
          </w:rPr>
          <w:delText xml:space="preserve"> ettepanek</w:delText>
        </w:r>
        <w:r w:rsidDel="0015284B">
          <w:rPr>
            <w:sz w:val="18"/>
            <w:szCs w:val="18"/>
          </w:rPr>
          <w:delText xml:space="preserve"> nr </w:delText>
        </w:r>
        <w:r w:rsidDel="0015284B">
          <w:fldChar w:fldCharType="begin"/>
        </w:r>
        <w:r w:rsidDel="0015284B">
          <w:delInstrText>HYPERLINK "https://eur-lex.europa.eu/legal-content/ET/TXT/?uri=CELEX:52022PC0658"</w:delInstrText>
        </w:r>
        <w:r w:rsidDel="0015284B">
          <w:fldChar w:fldCharType="separate"/>
        </w:r>
        <w:r w:rsidRPr="00B87B99" w:rsidDel="0015284B">
          <w:rPr>
            <w:rStyle w:val="Hyperlink"/>
            <w:color w:val="4F81BD" w:themeColor="accent1"/>
            <w:sz w:val="18"/>
            <w:szCs w:val="18"/>
          </w:rPr>
          <w:delText xml:space="preserve">COM/2022/658 </w:delText>
        </w:r>
        <w:r w:rsidRPr="00B87B99" w:rsidDel="0015284B">
          <w:rPr>
            <w:rStyle w:val="Hyperlink"/>
            <w:i/>
            <w:iCs/>
            <w:color w:val="4F81BD" w:themeColor="accent1"/>
            <w:sz w:val="18"/>
            <w:szCs w:val="18"/>
          </w:rPr>
          <w:delText>final</w:delText>
        </w:r>
        <w:r w:rsidDel="0015284B">
          <w:fldChar w:fldCharType="end"/>
        </w:r>
        <w:r w:rsidRPr="00C7551C" w:rsidDel="0015284B">
          <w:rPr>
            <w:color w:val="4F81BD" w:themeColor="accent1"/>
            <w:sz w:val="18"/>
            <w:szCs w:val="18"/>
          </w:rPr>
          <w:delText>.</w:delText>
        </w:r>
      </w:del>
    </w:p>
  </w:footnote>
  <w:footnote w:id="7">
    <w:p w14:paraId="07C1C4EB" w14:textId="7F7F32DA" w:rsidR="00D245B4" w:rsidRPr="004316F5" w:rsidRDefault="00D245B4" w:rsidP="00D245B4">
      <w:pPr>
        <w:pStyle w:val="FootnoteText"/>
        <w:jc w:val="both"/>
        <w:rPr>
          <w:lang w:val="et-EE"/>
        </w:rPr>
      </w:pPr>
      <w:r w:rsidRPr="00CD1573">
        <w:rPr>
          <w:rStyle w:val="FootnoteReference"/>
          <w:sz w:val="18"/>
          <w:szCs w:val="18"/>
        </w:rPr>
        <w:footnoteRef/>
      </w:r>
      <w:del w:id="72" w:author="Aivi Kuivonen" w:date="2025-09-15T14:28:00Z" w16du:dateUtc="2025-09-15T11:28:00Z">
        <w:r w:rsidRPr="00CD1573" w:rsidDel="00B5104D">
          <w:rPr>
            <w:sz w:val="18"/>
            <w:szCs w:val="18"/>
          </w:rPr>
          <w:delText xml:space="preserve"> V</w:delText>
        </w:r>
        <w:r w:rsidDel="00B5104D">
          <w:rPr>
            <w:sz w:val="18"/>
            <w:szCs w:val="18"/>
          </w:rPr>
          <w:delText>IS</w:delText>
        </w:r>
        <w:r w:rsidRPr="00CD1573" w:rsidDel="00B5104D">
          <w:rPr>
            <w:sz w:val="18"/>
            <w:szCs w:val="18"/>
          </w:rPr>
          <w:delText xml:space="preserve"> määrus – </w:delText>
        </w:r>
        <w:r w:rsidDel="00B5104D">
          <w:fldChar w:fldCharType="begin"/>
        </w:r>
        <w:r w:rsidDel="00B5104D">
          <w:delInstrText>HYPERLINK "https://eur-lex.europa.eu/legal-content/EN/TXT/?uri=celex%3A32008R0767"</w:delInstrText>
        </w:r>
        <w:r w:rsidDel="00B5104D">
          <w:fldChar w:fldCharType="separate"/>
        </w:r>
        <w:r w:rsidRPr="00C7551C" w:rsidDel="00B5104D">
          <w:rPr>
            <w:rStyle w:val="Hyperlink"/>
            <w:color w:val="4F81BD" w:themeColor="accent1"/>
            <w:sz w:val="18"/>
            <w:szCs w:val="18"/>
          </w:rPr>
          <w:delText>ELT L 218, 13.8.2008, lk 60</w:delText>
        </w:r>
        <w:r w:rsidDel="00B5104D">
          <w:fldChar w:fldCharType="end"/>
        </w:r>
        <w:r w:rsidRPr="00CD1573" w:rsidDel="00B5104D">
          <w:rPr>
            <w:sz w:val="18"/>
            <w:szCs w:val="18"/>
          </w:rPr>
          <w:delText>.</w:delText>
        </w:r>
        <w:r w:rsidDel="00B5104D">
          <w:delText xml:space="preserve"> </w:delText>
        </w:r>
      </w:del>
    </w:p>
  </w:footnote>
  <w:footnote w:id="8">
    <w:p w14:paraId="1399BD33" w14:textId="2B5A19B3" w:rsidR="00AC3097" w:rsidRPr="00B5104D" w:rsidRDefault="00AC3097">
      <w:pPr>
        <w:pStyle w:val="FootnoteText"/>
        <w:rPr>
          <w:lang w:val="et-EE"/>
        </w:rPr>
      </w:pPr>
      <w:ins w:id="89" w:author="Aivi Kuivonen" w:date="2025-09-15T14:27:00Z" w16du:dateUtc="2025-09-15T11:27:00Z">
        <w:r>
          <w:rPr>
            <w:rStyle w:val="FootnoteReference"/>
          </w:rPr>
          <w:footnoteRef/>
        </w:r>
        <w:r>
          <w:t xml:space="preserve"> </w:t>
        </w:r>
        <w:r w:rsidR="00B5104D">
          <w:t xml:space="preserve">VIS määrus – </w:t>
        </w:r>
        <w:r>
          <w:fldChar w:fldCharType="begin"/>
        </w:r>
      </w:ins>
      <w:ins w:id="90" w:author="Aivi Kuivonen" w:date="2025-09-15T14:28:00Z" w16du:dateUtc="2025-09-15T11:28:00Z">
        <w:r w:rsidR="00B5104D">
          <w:instrText>HYPERLINK "https://eur-lex.europa.eu/legal-content/EN/TXT/?uri=celex%3A32008R0767"</w:instrText>
        </w:r>
      </w:ins>
      <w:ins w:id="91" w:author="Aivi Kuivonen" w:date="2025-09-15T14:27:00Z" w16du:dateUtc="2025-09-15T11:27:00Z">
        <w:r>
          <w:fldChar w:fldCharType="separate"/>
        </w:r>
        <w:r w:rsidRPr="00C7551C">
          <w:rPr>
            <w:rStyle w:val="Hyperlink"/>
            <w:color w:val="4F81BD" w:themeColor="accent1"/>
            <w:sz w:val="18"/>
            <w:szCs w:val="18"/>
          </w:rPr>
          <w:t>ELT L 218, 13.8.2008, lk 60</w:t>
        </w:r>
        <w:r>
          <w:fldChar w:fldCharType="end"/>
        </w:r>
      </w:ins>
      <w:ins w:id="92" w:author="Aivi Kuivonen" w:date="2025-10-01T12:13:00Z" w16du:dateUtc="2025-10-01T09:13:00Z">
        <w:r w:rsidR="002911AB">
          <w:t xml:space="preserve"> ja VIS määruse muudatus </w:t>
        </w:r>
      </w:ins>
      <w:ins w:id="93" w:author="Aivi Kuivonen" w:date="2025-10-01T12:14:00Z" w16du:dateUtc="2025-10-01T09:14:00Z">
        <w:r w:rsidR="002911AB">
          <w:t>–</w:t>
        </w:r>
      </w:ins>
      <w:ins w:id="94" w:author="Aivi Kuivonen" w:date="2025-10-01T12:13:00Z" w16du:dateUtc="2025-10-01T09:13:00Z">
        <w:r w:rsidR="002911AB">
          <w:t xml:space="preserve"> </w:t>
        </w:r>
      </w:ins>
      <w:ins w:id="95" w:author="Aivi Kuivonen" w:date="2025-10-01T12:15:00Z" w16du:dateUtc="2025-10-01T09:15:00Z">
        <w:r w:rsidR="002911AB">
          <w:fldChar w:fldCharType="begin"/>
        </w:r>
        <w:r w:rsidR="002911AB">
          <w:instrText>HYPERLINK "EUR-Lex%20-%2002021R1134-20210713%20-%20EN%20-%20EUR-Lex"</w:instrText>
        </w:r>
        <w:r w:rsidR="002911AB">
          <w:fldChar w:fldCharType="separate"/>
        </w:r>
        <w:r w:rsidR="002911AB" w:rsidRPr="002911AB">
          <w:rPr>
            <w:rStyle w:val="Hyperlink"/>
          </w:rPr>
          <w:t>ELT L 248 13.7.2021, lk 11</w:t>
        </w:r>
        <w:r w:rsidR="002911AB">
          <w:fldChar w:fldCharType="end"/>
        </w:r>
      </w:ins>
      <w:ins w:id="96" w:author="Aivi Kuivonen" w:date="2025-10-01T12:14:00Z" w16du:dateUtc="2025-10-01T09:14:00Z">
        <w:r w:rsidR="002911AB">
          <w:t xml:space="preserve"> </w:t>
        </w:r>
      </w:ins>
    </w:p>
  </w:footnote>
  <w:footnote w:id="9">
    <w:p w14:paraId="3E19AF1B" w14:textId="4FE2E5C6" w:rsidR="00B5104D" w:rsidRPr="00B5104D" w:rsidRDefault="00B5104D">
      <w:pPr>
        <w:pStyle w:val="FootnoteText"/>
        <w:rPr>
          <w:lang w:val="et-EE"/>
        </w:rPr>
      </w:pPr>
      <w:ins w:id="103" w:author="Aivi Kuivonen" w:date="2025-09-15T14:29:00Z" w16du:dateUtc="2025-09-15T11:29:00Z">
        <w:r>
          <w:rPr>
            <w:rStyle w:val="FootnoteReference"/>
          </w:rPr>
          <w:footnoteRef/>
        </w:r>
        <w:r>
          <w:t xml:space="preserve"> </w:t>
        </w:r>
        <w:r w:rsidRPr="00B87B99">
          <w:rPr>
            <w:sz w:val="18"/>
            <w:szCs w:val="18"/>
          </w:rPr>
          <w:t>Euroopa Komisjoni</w:t>
        </w:r>
        <w:r>
          <w:rPr>
            <w:sz w:val="18"/>
            <w:szCs w:val="18"/>
          </w:rPr>
          <w:t xml:space="preserve"> 27. aprilli 2022</w:t>
        </w:r>
        <w:r w:rsidRPr="00B87B99">
          <w:rPr>
            <w:sz w:val="18"/>
            <w:szCs w:val="18"/>
          </w:rPr>
          <w:t xml:space="preserve"> ettepanek</w:t>
        </w:r>
        <w:r>
          <w:rPr>
            <w:sz w:val="18"/>
            <w:szCs w:val="18"/>
          </w:rPr>
          <w:t xml:space="preserve"> nr </w:t>
        </w:r>
        <w:r>
          <w:fldChar w:fldCharType="begin"/>
        </w:r>
        <w:r>
          <w:instrText>HYPERLINK "https://eur-lex.europa.eu/legal-content/ET/TXT/?uri=CELEX:52022PC0658"</w:instrText>
        </w:r>
        <w:r>
          <w:fldChar w:fldCharType="separate"/>
        </w:r>
        <w:r w:rsidRPr="00B87B99">
          <w:rPr>
            <w:rStyle w:val="Hyperlink"/>
            <w:color w:val="4F81BD" w:themeColor="accent1"/>
            <w:sz w:val="18"/>
            <w:szCs w:val="18"/>
          </w:rPr>
          <w:t xml:space="preserve">COM/2022/658 </w:t>
        </w:r>
        <w:r w:rsidRPr="00B87B99">
          <w:rPr>
            <w:rStyle w:val="Hyperlink"/>
            <w:i/>
            <w:iCs/>
            <w:color w:val="4F81BD" w:themeColor="accent1"/>
            <w:sz w:val="18"/>
            <w:szCs w:val="18"/>
          </w:rPr>
          <w:t>final</w:t>
        </w:r>
        <w:r>
          <w:fldChar w:fldCharType="end"/>
        </w:r>
        <w:r w:rsidRPr="00C7551C">
          <w:rPr>
            <w:color w:val="4F81BD" w:themeColor="accent1"/>
            <w:sz w:val="18"/>
            <w:szCs w:val="18"/>
          </w:rPr>
          <w:t>.</w:t>
        </w:r>
      </w:ins>
    </w:p>
  </w:footnote>
  <w:footnote w:id="10">
    <w:p w14:paraId="2FAC17A8" w14:textId="77777777" w:rsidR="00D245B4" w:rsidRPr="001D7C48" w:rsidRDefault="00D245B4" w:rsidP="00D245B4">
      <w:pPr>
        <w:pStyle w:val="FootnoteText"/>
        <w:rPr>
          <w:lang w:val="et-EE"/>
        </w:rPr>
      </w:pPr>
      <w:r>
        <w:rPr>
          <w:rStyle w:val="FootnoteReference"/>
        </w:rPr>
        <w:footnoteRef/>
      </w:r>
      <w:r>
        <w:t xml:space="preserve"> </w:t>
      </w:r>
      <w:r>
        <w:rPr>
          <w:lang w:val="et-EE"/>
        </w:rPr>
        <w:t>Näitajad kõik kokku moodustavadki tulemused.</w:t>
      </w:r>
    </w:p>
  </w:footnote>
  <w:footnote w:id="11">
    <w:p w14:paraId="781448EB" w14:textId="0713A1F7" w:rsidR="00D245B4" w:rsidRPr="0029611C" w:rsidRDefault="00D245B4" w:rsidP="00D245B4">
      <w:pPr>
        <w:pStyle w:val="FootnoteText"/>
        <w:rPr>
          <w:lang w:val="et-EE"/>
        </w:rPr>
      </w:pPr>
      <w:r>
        <w:rPr>
          <w:rStyle w:val="FootnoteReference"/>
        </w:rPr>
        <w:footnoteRef/>
      </w:r>
      <w:r>
        <w:t xml:space="preserve"> </w:t>
      </w:r>
      <w:ins w:id="292" w:author="Aivi Kuivonen" w:date="2025-09-15T14:38:00Z" w16du:dateUtc="2025-09-15T11:38:00Z">
        <w:r w:rsidR="00A71ECD">
          <w:rPr>
            <w:sz w:val="18"/>
            <w:szCs w:val="18"/>
          </w:rPr>
          <w:fldChar w:fldCharType="begin"/>
        </w:r>
        <w:r w:rsidR="00A71ECD">
          <w:rPr>
            <w:sz w:val="18"/>
            <w:szCs w:val="18"/>
          </w:rPr>
          <w:instrText>HYPERLINK "https://www.riigiteataja.ee/akt/117052022013?leiaKehtiv"</w:instrText>
        </w:r>
        <w:r w:rsidR="00A71ECD">
          <w:rPr>
            <w:sz w:val="18"/>
            <w:szCs w:val="18"/>
          </w:rPr>
        </w:r>
        <w:r w:rsidR="00A71ECD">
          <w:rPr>
            <w:sz w:val="18"/>
            <w:szCs w:val="18"/>
          </w:rPr>
          <w:fldChar w:fldCharType="separate"/>
        </w:r>
        <w:r w:rsidRPr="00A71ECD">
          <w:rPr>
            <w:rStyle w:val="Hyperlink"/>
            <w:sz w:val="18"/>
            <w:szCs w:val="18"/>
          </w:rPr>
          <w:t>Ühendmäärus</w:t>
        </w:r>
        <w:r w:rsidR="00A71ECD">
          <w:rPr>
            <w:sz w:val="18"/>
            <w:szCs w:val="18"/>
          </w:rPr>
          <w:fldChar w:fldCharType="end"/>
        </w:r>
      </w:ins>
      <w:r>
        <w:rPr>
          <w:rStyle w:val="Hyperlink"/>
          <w:color w:val="0070C0"/>
          <w:sz w:val="18"/>
          <w:szCs w:val="18"/>
        </w:rPr>
        <w:t xml:space="preserve"> </w:t>
      </w:r>
    </w:p>
  </w:footnote>
  <w:footnote w:id="12">
    <w:p w14:paraId="0270C911" w14:textId="77777777" w:rsidR="00D245B4" w:rsidRPr="005B15AB" w:rsidRDefault="00D245B4" w:rsidP="00D245B4">
      <w:pPr>
        <w:pStyle w:val="FootnoteText"/>
        <w:rPr>
          <w:lang w:val="et-EE"/>
        </w:rPr>
      </w:pPr>
      <w:r>
        <w:rPr>
          <w:rStyle w:val="FootnoteReference"/>
        </w:rPr>
        <w:footnoteRef/>
      </w:r>
      <w:r>
        <w:t xml:space="preserve"> </w:t>
      </w:r>
      <w:bookmarkStart w:id="322" w:name="_Hlk120808937"/>
      <w:r w:rsidRPr="00522AFC">
        <w:rPr>
          <w:color w:val="0070C0"/>
        </w:rPr>
        <w:fldChar w:fldCharType="begin"/>
      </w:r>
      <w:r w:rsidRPr="00522AFC">
        <w:rPr>
          <w:color w:val="0070C0"/>
        </w:rPr>
        <w:instrText xml:space="preserve"> HYPERLINK "https://www.riigiteataja.ee/akt/111032022001" \l "para4lg2" </w:instrText>
      </w:r>
      <w:r w:rsidRPr="00522AFC">
        <w:rPr>
          <w:color w:val="0070C0"/>
        </w:rPr>
      </w:r>
      <w:r w:rsidRPr="00522AFC">
        <w:rPr>
          <w:color w:val="0070C0"/>
        </w:rPr>
        <w:fldChar w:fldCharType="separate"/>
      </w:r>
      <w:r w:rsidRPr="00522AFC">
        <w:rPr>
          <w:rStyle w:val="Hyperlink"/>
          <w:color w:val="0070C0"/>
        </w:rPr>
        <w:t>ÜSS2021_2027</w:t>
      </w:r>
      <w:r w:rsidRPr="00522AFC">
        <w:rPr>
          <w:color w:val="0070C0"/>
        </w:rPr>
        <w:fldChar w:fldCharType="end"/>
      </w:r>
      <w:bookmarkEnd w:id="32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D197D" w14:textId="77777777" w:rsidR="009D675B" w:rsidRPr="009D675B" w:rsidRDefault="009D675B"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AC090F"/>
    <w:multiLevelType w:val="multilevel"/>
    <w:tmpl w:val="0854EB76"/>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decimal"/>
      <w:lvlText w:val="%1.%2.2."/>
      <w:lvlJc w:val="left"/>
      <w:pPr>
        <w:ind w:left="720" w:hanging="720"/>
      </w:pPr>
      <w:rPr>
        <w:rFonts w:hint="default"/>
      </w:rPr>
    </w:lvl>
    <w:lvl w:ilvl="3">
      <w:start w:val="1"/>
      <w:numFmt w:val="none"/>
      <w:lvlText w:val="2.4.2.2."/>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333372A"/>
    <w:multiLevelType w:val="multilevel"/>
    <w:tmpl w:val="FEC42C9E"/>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none"/>
      <w:lvlText w:val="2.4.1.2."/>
      <w:lvlJc w:val="left"/>
      <w:pPr>
        <w:ind w:left="720" w:hanging="720"/>
      </w:pPr>
      <w:rPr>
        <w:rFonts w:hint="default"/>
      </w:rPr>
    </w:lvl>
    <w:lvl w:ilvl="3">
      <w:start w:val="1"/>
      <w:numFmt w:val="none"/>
      <w:lvlText w:val="2.4.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11519F"/>
    <w:multiLevelType w:val="multilevel"/>
    <w:tmpl w:val="78D4C20C"/>
    <w:lvl w:ilvl="0">
      <w:start w:val="1"/>
      <w:numFmt w:val="decimal"/>
      <w:lvlText w:val="%1."/>
      <w:lvlJc w:val="left"/>
      <w:pPr>
        <w:ind w:left="720" w:hanging="360"/>
      </w:pPr>
      <w:rPr>
        <w:rFonts w:cs="Times New Roman" w:hint="default"/>
        <w:i w:val="0"/>
        <w:color w:val="auto"/>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19353D35"/>
    <w:multiLevelType w:val="hybridMultilevel"/>
    <w:tmpl w:val="E6E6C4A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E165E77"/>
    <w:multiLevelType w:val="multilevel"/>
    <w:tmpl w:val="5BECD47A"/>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decimal"/>
      <w:lvlText w:val="%1.%2.2."/>
      <w:lvlJc w:val="left"/>
      <w:pPr>
        <w:ind w:left="720" w:hanging="720"/>
      </w:pPr>
      <w:rPr>
        <w:rFonts w:hint="default"/>
      </w:rPr>
    </w:lvl>
    <w:lvl w:ilvl="3">
      <w:start w:val="1"/>
      <w:numFmt w:val="none"/>
      <w:lvlText w:val="2.4.2.3."/>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0F3F7D"/>
    <w:multiLevelType w:val="multilevel"/>
    <w:tmpl w:val="9BF45BB0"/>
    <w:lvl w:ilvl="0">
      <w:start w:val="2"/>
      <w:numFmt w:val="decimal"/>
      <w:lvlText w:val="%1."/>
      <w:lvlJc w:val="left"/>
      <w:pPr>
        <w:ind w:left="720" w:hanging="720"/>
      </w:pPr>
      <w:rPr>
        <w:rFonts w:hint="default"/>
        <w:b/>
        <w:i/>
      </w:rPr>
    </w:lvl>
    <w:lvl w:ilvl="1">
      <w:start w:val="4"/>
      <w:numFmt w:val="decimal"/>
      <w:lvlText w:val="%1.%2."/>
      <w:lvlJc w:val="left"/>
      <w:pPr>
        <w:ind w:left="720" w:hanging="720"/>
      </w:pPr>
      <w:rPr>
        <w:rFonts w:hint="default"/>
        <w:b/>
        <w:i/>
      </w:rPr>
    </w:lvl>
    <w:lvl w:ilvl="2">
      <w:start w:val="1"/>
      <w:numFmt w:val="decimal"/>
      <w:lvlText w:val="%1.%2.2."/>
      <w:lvlJc w:val="left"/>
      <w:pPr>
        <w:ind w:left="720" w:hanging="720"/>
      </w:pPr>
      <w:rPr>
        <w:rFonts w:hint="default"/>
        <w:b/>
        <w:i w:val="0"/>
        <w:iCs/>
      </w:rPr>
    </w:lvl>
    <w:lvl w:ilvl="3">
      <w:start w:val="4"/>
      <w:numFmt w:val="decimal"/>
      <w:lvlText w:val="%1.%2.%3.%4."/>
      <w:lvlJc w:val="left"/>
      <w:pPr>
        <w:ind w:left="720" w:hanging="720"/>
      </w:pPr>
      <w:rPr>
        <w:rFonts w:hint="default"/>
        <w:b/>
        <w:i w:val="0"/>
        <w:iCs/>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6" w15:restartNumberingAfterBreak="0">
    <w:nsid w:val="23233735"/>
    <w:multiLevelType w:val="multilevel"/>
    <w:tmpl w:val="78E8D1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7838F0"/>
    <w:multiLevelType w:val="multilevel"/>
    <w:tmpl w:val="04F68966"/>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EA64BFE"/>
    <w:multiLevelType w:val="hybridMultilevel"/>
    <w:tmpl w:val="35DCC1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313E6720"/>
    <w:multiLevelType w:val="multilevel"/>
    <w:tmpl w:val="D8DCF6A2"/>
    <w:lvl w:ilvl="0">
      <w:start w:val="1"/>
      <w:numFmt w:val="decimal"/>
      <w:lvlText w:val="%1."/>
      <w:lvlJc w:val="left"/>
      <w:pPr>
        <w:ind w:left="540" w:hanging="540"/>
      </w:pPr>
      <w:rPr>
        <w:rFonts w:hint="default"/>
        <w:i w:val="0"/>
      </w:rPr>
    </w:lvl>
    <w:lvl w:ilvl="1">
      <w:start w:val="1"/>
      <w:numFmt w:val="decimal"/>
      <w:lvlText w:val="%1.%2."/>
      <w:lvlJc w:val="left"/>
      <w:pPr>
        <w:ind w:left="540" w:hanging="54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0" w15:restartNumberingAfterBreak="0">
    <w:nsid w:val="3B514966"/>
    <w:multiLevelType w:val="hybridMultilevel"/>
    <w:tmpl w:val="FF7005F8"/>
    <w:lvl w:ilvl="0" w:tplc="04250001">
      <w:start w:val="1"/>
      <w:numFmt w:val="bullet"/>
      <w:lvlText w:val=""/>
      <w:lvlJc w:val="left"/>
      <w:pPr>
        <w:ind w:left="1490" w:hanging="360"/>
      </w:pPr>
      <w:rPr>
        <w:rFonts w:ascii="Symbol" w:hAnsi="Symbol" w:hint="default"/>
      </w:rPr>
    </w:lvl>
    <w:lvl w:ilvl="1" w:tplc="04250003" w:tentative="1">
      <w:start w:val="1"/>
      <w:numFmt w:val="bullet"/>
      <w:lvlText w:val="o"/>
      <w:lvlJc w:val="left"/>
      <w:pPr>
        <w:ind w:left="2210" w:hanging="360"/>
      </w:pPr>
      <w:rPr>
        <w:rFonts w:ascii="Courier New" w:hAnsi="Courier New" w:cs="Courier New" w:hint="default"/>
      </w:rPr>
    </w:lvl>
    <w:lvl w:ilvl="2" w:tplc="04250005" w:tentative="1">
      <w:start w:val="1"/>
      <w:numFmt w:val="bullet"/>
      <w:lvlText w:val=""/>
      <w:lvlJc w:val="left"/>
      <w:pPr>
        <w:ind w:left="2930" w:hanging="360"/>
      </w:pPr>
      <w:rPr>
        <w:rFonts w:ascii="Wingdings" w:hAnsi="Wingdings" w:hint="default"/>
      </w:rPr>
    </w:lvl>
    <w:lvl w:ilvl="3" w:tplc="04250001" w:tentative="1">
      <w:start w:val="1"/>
      <w:numFmt w:val="bullet"/>
      <w:lvlText w:val=""/>
      <w:lvlJc w:val="left"/>
      <w:pPr>
        <w:ind w:left="3650" w:hanging="360"/>
      </w:pPr>
      <w:rPr>
        <w:rFonts w:ascii="Symbol" w:hAnsi="Symbol" w:hint="default"/>
      </w:rPr>
    </w:lvl>
    <w:lvl w:ilvl="4" w:tplc="04250003" w:tentative="1">
      <w:start w:val="1"/>
      <w:numFmt w:val="bullet"/>
      <w:lvlText w:val="o"/>
      <w:lvlJc w:val="left"/>
      <w:pPr>
        <w:ind w:left="4370" w:hanging="360"/>
      </w:pPr>
      <w:rPr>
        <w:rFonts w:ascii="Courier New" w:hAnsi="Courier New" w:cs="Courier New" w:hint="default"/>
      </w:rPr>
    </w:lvl>
    <w:lvl w:ilvl="5" w:tplc="04250005" w:tentative="1">
      <w:start w:val="1"/>
      <w:numFmt w:val="bullet"/>
      <w:lvlText w:val=""/>
      <w:lvlJc w:val="left"/>
      <w:pPr>
        <w:ind w:left="5090" w:hanging="360"/>
      </w:pPr>
      <w:rPr>
        <w:rFonts w:ascii="Wingdings" w:hAnsi="Wingdings" w:hint="default"/>
      </w:rPr>
    </w:lvl>
    <w:lvl w:ilvl="6" w:tplc="04250001" w:tentative="1">
      <w:start w:val="1"/>
      <w:numFmt w:val="bullet"/>
      <w:lvlText w:val=""/>
      <w:lvlJc w:val="left"/>
      <w:pPr>
        <w:ind w:left="5810" w:hanging="360"/>
      </w:pPr>
      <w:rPr>
        <w:rFonts w:ascii="Symbol" w:hAnsi="Symbol" w:hint="default"/>
      </w:rPr>
    </w:lvl>
    <w:lvl w:ilvl="7" w:tplc="04250003" w:tentative="1">
      <w:start w:val="1"/>
      <w:numFmt w:val="bullet"/>
      <w:lvlText w:val="o"/>
      <w:lvlJc w:val="left"/>
      <w:pPr>
        <w:ind w:left="6530" w:hanging="360"/>
      </w:pPr>
      <w:rPr>
        <w:rFonts w:ascii="Courier New" w:hAnsi="Courier New" w:cs="Courier New" w:hint="default"/>
      </w:rPr>
    </w:lvl>
    <w:lvl w:ilvl="8" w:tplc="04250005" w:tentative="1">
      <w:start w:val="1"/>
      <w:numFmt w:val="bullet"/>
      <w:lvlText w:val=""/>
      <w:lvlJc w:val="left"/>
      <w:pPr>
        <w:ind w:left="7250" w:hanging="360"/>
      </w:pPr>
      <w:rPr>
        <w:rFonts w:ascii="Wingdings" w:hAnsi="Wingdings" w:hint="default"/>
      </w:rPr>
    </w:lvl>
  </w:abstractNum>
  <w:abstractNum w:abstractNumId="11" w15:restartNumberingAfterBreak="0">
    <w:nsid w:val="3F1E2C53"/>
    <w:multiLevelType w:val="multilevel"/>
    <w:tmpl w:val="E26E54CA"/>
    <w:lvl w:ilvl="0">
      <w:start w:val="2"/>
      <w:numFmt w:val="decimal"/>
      <w:lvlText w:val="%1."/>
      <w:lvlJc w:val="left"/>
      <w:pPr>
        <w:ind w:left="720" w:hanging="720"/>
      </w:pPr>
      <w:rPr>
        <w:rFonts w:hint="default"/>
        <w:b/>
        <w:i w:val="0"/>
        <w:iCs/>
      </w:rPr>
    </w:lvl>
    <w:lvl w:ilvl="1">
      <w:start w:val="4"/>
      <w:numFmt w:val="decimal"/>
      <w:lvlText w:val="%1.%2."/>
      <w:lvlJc w:val="left"/>
      <w:pPr>
        <w:ind w:left="720" w:hanging="720"/>
      </w:pPr>
      <w:rPr>
        <w:rFonts w:hint="default"/>
        <w:b/>
        <w:i w:val="0"/>
        <w:iCs/>
      </w:rPr>
    </w:lvl>
    <w:lvl w:ilvl="2">
      <w:start w:val="3"/>
      <w:numFmt w:val="decimal"/>
      <w:lvlText w:val="%1.%2.%3."/>
      <w:lvlJc w:val="left"/>
      <w:pPr>
        <w:ind w:left="720" w:hanging="720"/>
      </w:pPr>
      <w:rPr>
        <w:rFonts w:hint="default"/>
        <w:b/>
        <w:i w:val="0"/>
        <w:iCs/>
      </w:rPr>
    </w:lvl>
    <w:lvl w:ilvl="3">
      <w:start w:val="1"/>
      <w:numFmt w:val="decimal"/>
      <w:lvlText w:val="%1.%2.%3.%4."/>
      <w:lvlJc w:val="left"/>
      <w:pPr>
        <w:ind w:left="720" w:hanging="720"/>
      </w:pPr>
      <w:rPr>
        <w:rFonts w:hint="default"/>
        <w:b/>
        <w:i w:val="0"/>
        <w:iCs/>
        <w:color w:val="auto"/>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12" w15:restartNumberingAfterBreak="0">
    <w:nsid w:val="3F875508"/>
    <w:multiLevelType w:val="hybridMultilevel"/>
    <w:tmpl w:val="7E9E0330"/>
    <w:lvl w:ilvl="0" w:tplc="5D68EECA">
      <w:numFmt w:val="bullet"/>
      <w:lvlText w:val="-"/>
      <w:lvlJc w:val="left"/>
      <w:pPr>
        <w:ind w:left="742" w:hanging="360"/>
      </w:pPr>
      <w:rPr>
        <w:rFonts w:ascii="Times New Roman" w:eastAsiaTheme="minorHAnsi" w:hAnsi="Times New Roman" w:cs="Times New Roman" w:hint="default"/>
      </w:rPr>
    </w:lvl>
    <w:lvl w:ilvl="1" w:tplc="5D68EECA">
      <w:numFmt w:val="bullet"/>
      <w:lvlText w:val="-"/>
      <w:lvlJc w:val="left"/>
      <w:pPr>
        <w:ind w:left="1462" w:hanging="360"/>
      </w:pPr>
      <w:rPr>
        <w:rFonts w:ascii="Times New Roman" w:eastAsiaTheme="minorHAnsi" w:hAnsi="Times New Roman" w:cs="Times New Roman" w:hint="default"/>
      </w:rPr>
    </w:lvl>
    <w:lvl w:ilvl="2" w:tplc="04250005" w:tentative="1">
      <w:start w:val="1"/>
      <w:numFmt w:val="bullet"/>
      <w:lvlText w:val=""/>
      <w:lvlJc w:val="left"/>
      <w:pPr>
        <w:ind w:left="2182" w:hanging="360"/>
      </w:pPr>
      <w:rPr>
        <w:rFonts w:ascii="Wingdings" w:hAnsi="Wingdings" w:hint="default"/>
      </w:rPr>
    </w:lvl>
    <w:lvl w:ilvl="3" w:tplc="04250001" w:tentative="1">
      <w:start w:val="1"/>
      <w:numFmt w:val="bullet"/>
      <w:lvlText w:val=""/>
      <w:lvlJc w:val="left"/>
      <w:pPr>
        <w:ind w:left="2902" w:hanging="360"/>
      </w:pPr>
      <w:rPr>
        <w:rFonts w:ascii="Symbol" w:hAnsi="Symbol" w:hint="default"/>
      </w:rPr>
    </w:lvl>
    <w:lvl w:ilvl="4" w:tplc="04250003" w:tentative="1">
      <w:start w:val="1"/>
      <w:numFmt w:val="bullet"/>
      <w:lvlText w:val="o"/>
      <w:lvlJc w:val="left"/>
      <w:pPr>
        <w:ind w:left="3622" w:hanging="360"/>
      </w:pPr>
      <w:rPr>
        <w:rFonts w:ascii="Courier New" w:hAnsi="Courier New" w:cs="Courier New" w:hint="default"/>
      </w:rPr>
    </w:lvl>
    <w:lvl w:ilvl="5" w:tplc="04250005" w:tentative="1">
      <w:start w:val="1"/>
      <w:numFmt w:val="bullet"/>
      <w:lvlText w:val=""/>
      <w:lvlJc w:val="left"/>
      <w:pPr>
        <w:ind w:left="4342" w:hanging="360"/>
      </w:pPr>
      <w:rPr>
        <w:rFonts w:ascii="Wingdings" w:hAnsi="Wingdings" w:hint="default"/>
      </w:rPr>
    </w:lvl>
    <w:lvl w:ilvl="6" w:tplc="04250001" w:tentative="1">
      <w:start w:val="1"/>
      <w:numFmt w:val="bullet"/>
      <w:lvlText w:val=""/>
      <w:lvlJc w:val="left"/>
      <w:pPr>
        <w:ind w:left="5062" w:hanging="360"/>
      </w:pPr>
      <w:rPr>
        <w:rFonts w:ascii="Symbol" w:hAnsi="Symbol" w:hint="default"/>
      </w:rPr>
    </w:lvl>
    <w:lvl w:ilvl="7" w:tplc="04250003" w:tentative="1">
      <w:start w:val="1"/>
      <w:numFmt w:val="bullet"/>
      <w:lvlText w:val="o"/>
      <w:lvlJc w:val="left"/>
      <w:pPr>
        <w:ind w:left="5782" w:hanging="360"/>
      </w:pPr>
      <w:rPr>
        <w:rFonts w:ascii="Courier New" w:hAnsi="Courier New" w:cs="Courier New" w:hint="default"/>
      </w:rPr>
    </w:lvl>
    <w:lvl w:ilvl="8" w:tplc="04250005" w:tentative="1">
      <w:start w:val="1"/>
      <w:numFmt w:val="bullet"/>
      <w:lvlText w:val=""/>
      <w:lvlJc w:val="left"/>
      <w:pPr>
        <w:ind w:left="6502" w:hanging="360"/>
      </w:pPr>
      <w:rPr>
        <w:rFonts w:ascii="Wingdings" w:hAnsi="Wingdings" w:hint="default"/>
      </w:rPr>
    </w:lvl>
  </w:abstractNum>
  <w:abstractNum w:abstractNumId="13" w15:restartNumberingAfterBreak="0">
    <w:nsid w:val="47B958EB"/>
    <w:multiLevelType w:val="multilevel"/>
    <w:tmpl w:val="996A059C"/>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none"/>
      <w:lvlText w:val="1.1.1."/>
      <w:lvlJc w:val="left"/>
      <w:pPr>
        <w:ind w:left="720" w:hanging="720"/>
      </w:pPr>
      <w:rPr>
        <w:rFonts w:hint="default"/>
      </w:rPr>
    </w:lvl>
    <w:lvl w:ilvl="3">
      <w:start w:val="1"/>
      <w:numFmt w:val="none"/>
      <w:lvlText w:val="2.4.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31B6D2E"/>
    <w:multiLevelType w:val="multilevel"/>
    <w:tmpl w:val="89CCC1E8"/>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none"/>
      <w:lvlText w:val="2.4.3."/>
      <w:lvlJc w:val="left"/>
      <w:pPr>
        <w:ind w:left="720" w:hanging="720"/>
      </w:pPr>
      <w:rPr>
        <w:rFonts w:hint="default"/>
      </w:rPr>
    </w:lvl>
    <w:lvl w:ilvl="3">
      <w:start w:val="1"/>
      <w:numFmt w:val="none"/>
      <w:lvlText w:val="2.4.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CF9174C"/>
    <w:multiLevelType w:val="multilevel"/>
    <w:tmpl w:val="F84C1F9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D1B1E89"/>
    <w:multiLevelType w:val="hybridMultilevel"/>
    <w:tmpl w:val="2E7841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884440E"/>
    <w:multiLevelType w:val="multilevel"/>
    <w:tmpl w:val="8918D518"/>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none"/>
      <w:lvlText w:val="2.4.1.3."/>
      <w:lvlJc w:val="left"/>
      <w:pPr>
        <w:ind w:left="720" w:hanging="720"/>
      </w:pPr>
      <w:rPr>
        <w:rFonts w:hint="default"/>
      </w:rPr>
    </w:lvl>
    <w:lvl w:ilvl="3">
      <w:start w:val="1"/>
      <w:numFmt w:val="none"/>
      <w:lvlText w:val="2.4.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96183597">
    <w:abstractNumId w:val="2"/>
  </w:num>
  <w:num w:numId="2" w16cid:durableId="1918972103">
    <w:abstractNumId w:val="16"/>
  </w:num>
  <w:num w:numId="3" w16cid:durableId="1746028422">
    <w:abstractNumId w:val="10"/>
  </w:num>
  <w:num w:numId="4" w16cid:durableId="1251425250">
    <w:abstractNumId w:val="13"/>
  </w:num>
  <w:num w:numId="5" w16cid:durableId="2126581686">
    <w:abstractNumId w:val="12"/>
  </w:num>
  <w:num w:numId="6" w16cid:durableId="2062628791">
    <w:abstractNumId w:val="3"/>
  </w:num>
  <w:num w:numId="7" w16cid:durableId="1268779493">
    <w:abstractNumId w:val="8"/>
  </w:num>
  <w:num w:numId="8" w16cid:durableId="1016418932">
    <w:abstractNumId w:val="0"/>
  </w:num>
  <w:num w:numId="9" w16cid:durableId="1104693727">
    <w:abstractNumId w:val="4"/>
  </w:num>
  <w:num w:numId="10" w16cid:durableId="1326975188">
    <w:abstractNumId w:val="14"/>
  </w:num>
  <w:num w:numId="11" w16cid:durableId="295571908">
    <w:abstractNumId w:val="1"/>
  </w:num>
  <w:num w:numId="12" w16cid:durableId="491943854">
    <w:abstractNumId w:val="17"/>
  </w:num>
  <w:num w:numId="13" w16cid:durableId="394546365">
    <w:abstractNumId w:val="5"/>
  </w:num>
  <w:num w:numId="14" w16cid:durableId="1443765121">
    <w:abstractNumId w:val="7"/>
  </w:num>
  <w:num w:numId="15" w16cid:durableId="1381904134">
    <w:abstractNumId w:val="11"/>
  </w:num>
  <w:num w:numId="16" w16cid:durableId="162937028">
    <w:abstractNumId w:val="9"/>
  </w:num>
  <w:num w:numId="17" w16cid:durableId="533924587">
    <w:abstractNumId w:val="15"/>
  </w:num>
  <w:num w:numId="18" w16cid:durableId="36622446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vi Kuivonen">
    <w15:presenceInfo w15:providerId="None" w15:userId="Aivi Kuivon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C29"/>
    <w:rsid w:val="00005D2F"/>
    <w:rsid w:val="00010637"/>
    <w:rsid w:val="00050593"/>
    <w:rsid w:val="00062FFA"/>
    <w:rsid w:val="0008536F"/>
    <w:rsid w:val="000A0AA0"/>
    <w:rsid w:val="000E082C"/>
    <w:rsid w:val="000F402F"/>
    <w:rsid w:val="00115C1C"/>
    <w:rsid w:val="001351FE"/>
    <w:rsid w:val="00135B92"/>
    <w:rsid w:val="00136E0C"/>
    <w:rsid w:val="00143205"/>
    <w:rsid w:val="0015284B"/>
    <w:rsid w:val="001538BE"/>
    <w:rsid w:val="00156E7D"/>
    <w:rsid w:val="001773DE"/>
    <w:rsid w:val="001849BD"/>
    <w:rsid w:val="001A4AAD"/>
    <w:rsid w:val="002311CE"/>
    <w:rsid w:val="0025680C"/>
    <w:rsid w:val="00264EB1"/>
    <w:rsid w:val="00267FA0"/>
    <w:rsid w:val="00271C29"/>
    <w:rsid w:val="002911AB"/>
    <w:rsid w:val="002B0125"/>
    <w:rsid w:val="002B6007"/>
    <w:rsid w:val="002C7FC3"/>
    <w:rsid w:val="002E294F"/>
    <w:rsid w:val="002F71AA"/>
    <w:rsid w:val="00315069"/>
    <w:rsid w:val="00331DA7"/>
    <w:rsid w:val="00355902"/>
    <w:rsid w:val="003A59C4"/>
    <w:rsid w:val="003C7752"/>
    <w:rsid w:val="003F7A9E"/>
    <w:rsid w:val="00417E31"/>
    <w:rsid w:val="00421E1F"/>
    <w:rsid w:val="00472B13"/>
    <w:rsid w:val="004822AF"/>
    <w:rsid w:val="004B5E7C"/>
    <w:rsid w:val="004E1881"/>
    <w:rsid w:val="004E3B00"/>
    <w:rsid w:val="00500717"/>
    <w:rsid w:val="0054123C"/>
    <w:rsid w:val="005442C4"/>
    <w:rsid w:val="0056289F"/>
    <w:rsid w:val="005C23F6"/>
    <w:rsid w:val="005E4318"/>
    <w:rsid w:val="005E7927"/>
    <w:rsid w:val="0060123A"/>
    <w:rsid w:val="00627303"/>
    <w:rsid w:val="006318D8"/>
    <w:rsid w:val="0063372B"/>
    <w:rsid w:val="00671945"/>
    <w:rsid w:val="00673F70"/>
    <w:rsid w:val="00686F90"/>
    <w:rsid w:val="006A09B4"/>
    <w:rsid w:val="006C5B5F"/>
    <w:rsid w:val="006C7087"/>
    <w:rsid w:val="006E2CF3"/>
    <w:rsid w:val="007428DB"/>
    <w:rsid w:val="00746CC5"/>
    <w:rsid w:val="0075134B"/>
    <w:rsid w:val="007658DD"/>
    <w:rsid w:val="00765B50"/>
    <w:rsid w:val="00775D4A"/>
    <w:rsid w:val="007A4F9D"/>
    <w:rsid w:val="007D2708"/>
    <w:rsid w:val="007D527F"/>
    <w:rsid w:val="007E0BD8"/>
    <w:rsid w:val="007E4DDC"/>
    <w:rsid w:val="008107F2"/>
    <w:rsid w:val="00823F9D"/>
    <w:rsid w:val="00831EA5"/>
    <w:rsid w:val="00844836"/>
    <w:rsid w:val="00857EA1"/>
    <w:rsid w:val="00870CB7"/>
    <w:rsid w:val="008711CF"/>
    <w:rsid w:val="00873C5D"/>
    <w:rsid w:val="00873E2F"/>
    <w:rsid w:val="0089567D"/>
    <w:rsid w:val="008B2253"/>
    <w:rsid w:val="00926CD5"/>
    <w:rsid w:val="00933056"/>
    <w:rsid w:val="0093570B"/>
    <w:rsid w:val="009C656D"/>
    <w:rsid w:val="009D675B"/>
    <w:rsid w:val="009F53F9"/>
    <w:rsid w:val="00A1567E"/>
    <w:rsid w:val="00A27F56"/>
    <w:rsid w:val="00A371B6"/>
    <w:rsid w:val="00A71ECD"/>
    <w:rsid w:val="00AC1622"/>
    <w:rsid w:val="00AC3097"/>
    <w:rsid w:val="00AF5F00"/>
    <w:rsid w:val="00AF74B4"/>
    <w:rsid w:val="00B11745"/>
    <w:rsid w:val="00B21E4C"/>
    <w:rsid w:val="00B5104D"/>
    <w:rsid w:val="00B74547"/>
    <w:rsid w:val="00B77BB5"/>
    <w:rsid w:val="00B91D51"/>
    <w:rsid w:val="00B944E2"/>
    <w:rsid w:val="00BA26A2"/>
    <w:rsid w:val="00BA6F24"/>
    <w:rsid w:val="00BB6D6E"/>
    <w:rsid w:val="00BD77B7"/>
    <w:rsid w:val="00BF032D"/>
    <w:rsid w:val="00C12831"/>
    <w:rsid w:val="00C5526D"/>
    <w:rsid w:val="00C837E6"/>
    <w:rsid w:val="00CB0B69"/>
    <w:rsid w:val="00CD679E"/>
    <w:rsid w:val="00CD6EC5"/>
    <w:rsid w:val="00CE0F1D"/>
    <w:rsid w:val="00CF001D"/>
    <w:rsid w:val="00D1557A"/>
    <w:rsid w:val="00D21FBE"/>
    <w:rsid w:val="00D23425"/>
    <w:rsid w:val="00D245B4"/>
    <w:rsid w:val="00D307D8"/>
    <w:rsid w:val="00D72A9C"/>
    <w:rsid w:val="00D73579"/>
    <w:rsid w:val="00D8149E"/>
    <w:rsid w:val="00D919DE"/>
    <w:rsid w:val="00D91C87"/>
    <w:rsid w:val="00DA1556"/>
    <w:rsid w:val="00DC4A13"/>
    <w:rsid w:val="00DD5DE6"/>
    <w:rsid w:val="00DF11B4"/>
    <w:rsid w:val="00DF3FC1"/>
    <w:rsid w:val="00E26533"/>
    <w:rsid w:val="00E34969"/>
    <w:rsid w:val="00ED58C1"/>
    <w:rsid w:val="00F31E98"/>
    <w:rsid w:val="00F54D9F"/>
    <w:rsid w:val="00F56060"/>
    <w:rsid w:val="00F5775F"/>
    <w:rsid w:val="00F7313B"/>
    <w:rsid w:val="00F74ECE"/>
    <w:rsid w:val="00F85E4D"/>
    <w:rsid w:val="00FC2770"/>
    <w:rsid w:val="00FF21E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D1954"/>
  <w15:docId w15:val="{AAE0BD62-B567-457E-97AD-461A8E34A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23C"/>
    <w:pPr>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character" w:styleId="Hyperlink">
    <w:name w:val="Hyperlink"/>
    <w:basedOn w:val="DefaultParagraphFont"/>
    <w:uiPriority w:val="99"/>
    <w:rsid w:val="00D245B4"/>
    <w:rPr>
      <w:rFonts w:cs="Times New Roman"/>
      <w:color w:val="777777"/>
      <w:u w:val="none"/>
      <w:effect w:val="none"/>
    </w:rPr>
  </w:style>
  <w:style w:type="paragraph" w:styleId="FootnoteText">
    <w:name w:val="footnote text"/>
    <w:basedOn w:val="Normal"/>
    <w:link w:val="FootnoteTextChar"/>
    <w:uiPriority w:val="99"/>
    <w:unhideWhenUsed/>
    <w:rsid w:val="00D245B4"/>
    <w:pPr>
      <w:spacing w:after="0" w:line="240" w:lineRule="auto"/>
      <w:ind w:left="0"/>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D245B4"/>
    <w:rPr>
      <w:rFonts w:ascii="Times New Roman" w:eastAsia="Times New Roman" w:hAnsi="Times New Roman" w:cs="Times New Roman"/>
      <w:sz w:val="20"/>
      <w:szCs w:val="20"/>
      <w:lang w:val="en-GB"/>
    </w:rPr>
  </w:style>
  <w:style w:type="character" w:styleId="FootnoteReference">
    <w:name w:val="footnote reference"/>
    <w:basedOn w:val="DefaultParagraphFont"/>
    <w:semiHidden/>
    <w:unhideWhenUsed/>
    <w:rsid w:val="00D245B4"/>
    <w:rPr>
      <w:vertAlign w:val="superscript"/>
    </w:rPr>
  </w:style>
  <w:style w:type="paragraph" w:customStyle="1" w:styleId="pf0">
    <w:name w:val="pf0"/>
    <w:basedOn w:val="Normal"/>
    <w:rsid w:val="00D245B4"/>
    <w:pPr>
      <w:spacing w:before="100" w:beforeAutospacing="1" w:after="100" w:afterAutospacing="1" w:line="240" w:lineRule="auto"/>
      <w:ind w:left="0"/>
    </w:pPr>
    <w:rPr>
      <w:rFonts w:ascii="Times New Roman" w:eastAsia="Times New Roman" w:hAnsi="Times New Roman" w:cs="Times New Roman"/>
      <w:sz w:val="24"/>
      <w:szCs w:val="24"/>
      <w:lang w:eastAsia="et-EE"/>
    </w:rPr>
  </w:style>
  <w:style w:type="paragraph" w:styleId="ListParagraph">
    <w:name w:val="List Paragraph"/>
    <w:basedOn w:val="Normal"/>
    <w:uiPriority w:val="34"/>
    <w:qFormat/>
    <w:rsid w:val="00A371B6"/>
    <w:pPr>
      <w:ind w:left="720"/>
      <w:contextualSpacing/>
    </w:pPr>
  </w:style>
  <w:style w:type="paragraph" w:styleId="Revision">
    <w:name w:val="Revision"/>
    <w:hidden/>
    <w:uiPriority w:val="99"/>
    <w:semiHidden/>
    <w:rsid w:val="001538BE"/>
    <w:pPr>
      <w:spacing w:after="0" w:line="240" w:lineRule="auto"/>
    </w:pPr>
  </w:style>
  <w:style w:type="character" w:styleId="FollowedHyperlink">
    <w:name w:val="FollowedHyperlink"/>
    <w:basedOn w:val="DefaultParagraphFont"/>
    <w:uiPriority w:val="99"/>
    <w:semiHidden/>
    <w:unhideWhenUsed/>
    <w:rsid w:val="00B5104D"/>
    <w:rPr>
      <w:color w:val="800080" w:themeColor="followedHyperlink"/>
      <w:u w:val="single"/>
    </w:rPr>
  </w:style>
  <w:style w:type="character" w:styleId="UnresolvedMention">
    <w:name w:val="Unresolved Mention"/>
    <w:basedOn w:val="DefaultParagraphFont"/>
    <w:uiPriority w:val="99"/>
    <w:semiHidden/>
    <w:unhideWhenUsed/>
    <w:rsid w:val="00A71E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76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HTML/?uri=CELEX:32021R1060&amp;from=EN" TargetMode="External"/><Relationship Id="rId2" Type="http://schemas.openxmlformats.org/officeDocument/2006/relationships/hyperlink" Target="https://www.siseministeerium.ee/ministeerium-ja-kontaktid/kaasamine-osalemine/siseturvalisuse-arengukava-2020-2030" TargetMode="External"/><Relationship Id="rId1" Type="http://schemas.openxmlformats.org/officeDocument/2006/relationships/hyperlink" Target="https://eur-lex.europa.eu/legal-content/ET/TXT/?uri=CELEX%3A32021R1148" TargetMode="External"/><Relationship Id="rId4" Type="http://schemas.openxmlformats.org/officeDocument/2006/relationships/hyperlink" Target="https://eur-lex.europa.eu/legal-content/ET/TXT/?uri=CELEX%3A32020R0852&amp;qid=1669884658950"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BC529A-A1F1-4A74-AEC6-6D4036AC0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192</TotalTime>
  <Pages>12</Pages>
  <Words>3086</Words>
  <Characters>17904</Characters>
  <Application>Microsoft Office Word</Application>
  <DocSecurity>0</DocSecurity>
  <Lines>149</Lines>
  <Paragraphs>41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20949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Aivi Kuivonen</cp:lastModifiedBy>
  <cp:revision>42</cp:revision>
  <dcterms:created xsi:type="dcterms:W3CDTF">2025-09-15T09:02:00Z</dcterms:created>
  <dcterms:modified xsi:type="dcterms:W3CDTF">2025-10-13T09:25:00Z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